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8240"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w:t>
      </w:r>
      <w:permStart w:id="1951036326" w:edGrp="everyone"/>
      <w:permEnd w:id="1951036326"/>
      <w:r>
        <w:rPr>
          <w:rFonts w:ascii="Arial" w:eastAsia="Arial" w:hAnsi="Arial"/>
          <w:b/>
          <w:color w:val="000000"/>
          <w:sz w:val="24"/>
        </w:rPr>
        <w:t>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63512E5C" w14:textId="564D6024" w:rsidR="00465E67" w:rsidRDefault="00465E67">
      <w:pPr>
        <w:rPr>
          <w:rFonts w:ascii="Arial" w:eastAsia="Arial" w:hAnsi="Arial"/>
          <w:color w:val="000000"/>
          <w:spacing w:val="24"/>
          <w:sz w:val="20"/>
        </w:rPr>
      </w:pPr>
      <w:r>
        <w:rPr>
          <w:rFonts w:ascii="Arial" w:eastAsia="Arial" w:hAnsi="Arial"/>
          <w:color w:val="000000"/>
          <w:spacing w:val="24"/>
          <w:sz w:val="20"/>
        </w:rPr>
        <w:br w:type="page"/>
      </w: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lastRenderedPageBreak/>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2B472761"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w:t>
      </w:r>
      <w:r w:rsidRPr="00BC4AD7">
        <w:rPr>
          <w:rFonts w:ascii="Arial" w:eastAsia="Arial" w:hAnsi="Arial"/>
          <w:sz w:val="24"/>
        </w:rPr>
        <w:t xml:space="preserve">use of the </w:t>
      </w:r>
      <w:r w:rsidRPr="00BC4AD7">
        <w:rPr>
          <w:rFonts w:ascii="Arial" w:eastAsia="Arial" w:hAnsi="Arial"/>
          <w:b/>
          <w:sz w:val="24"/>
        </w:rPr>
        <w:t>National Electricity Transmission System</w:t>
      </w:r>
      <w:r w:rsidRPr="00BC4AD7">
        <w:rPr>
          <w:rFonts w:ascii="Arial" w:eastAsia="Arial" w:hAnsi="Arial"/>
          <w:sz w:val="24"/>
        </w:rPr>
        <w:t xml:space="preserve">. It is essential that the </w:t>
      </w:r>
      <w:r w:rsidRPr="00BC4AD7">
        <w:rPr>
          <w:rFonts w:ascii="Arial" w:eastAsia="Arial" w:hAnsi="Arial"/>
          <w:b/>
          <w:sz w:val="24"/>
        </w:rPr>
        <w:t xml:space="preserve">Applicant </w:t>
      </w:r>
      <w:r w:rsidRPr="00BC4AD7">
        <w:rPr>
          <w:rFonts w:ascii="Arial" w:eastAsia="Arial" w:hAnsi="Arial"/>
          <w:sz w:val="24"/>
        </w:rPr>
        <w:t>should supply all information requested in this application form and that every effort should be made to ensure that such information should be accurate.</w:t>
      </w:r>
      <w:r w:rsidR="00757888" w:rsidRPr="00BC4AD7">
        <w:rPr>
          <w:rFonts w:ascii="Arial" w:eastAsia="Arial" w:hAnsi="Arial"/>
          <w:sz w:val="24"/>
        </w:rPr>
        <w:t xml:space="preserve"> </w:t>
      </w:r>
      <w:r w:rsidR="00757888" w:rsidRPr="00BC4AD7">
        <w:rPr>
          <w:rFonts w:ascii="Arial" w:hAnsi="Arial" w:cs="Arial"/>
          <w:sz w:val="24"/>
        </w:rPr>
        <w:t xml:space="preserve">Please note that in the case of a </w:t>
      </w:r>
      <w:r w:rsidR="00757888" w:rsidRPr="00BC4AD7">
        <w:rPr>
          <w:rFonts w:ascii="Arial" w:hAnsi="Arial" w:cs="Arial"/>
          <w:b/>
          <w:bCs/>
          <w:sz w:val="24"/>
        </w:rPr>
        <w:t>Gated Application</w:t>
      </w:r>
      <w:r w:rsidR="00757888" w:rsidRPr="00BC4AD7">
        <w:rPr>
          <w:rFonts w:ascii="Arial" w:hAnsi="Arial" w:cs="Arial"/>
          <w:sz w:val="24"/>
        </w:rPr>
        <w:t xml:space="preserve"> </w:t>
      </w:r>
      <w:r w:rsidR="008055C4">
        <w:rPr>
          <w:rFonts w:ascii="Arial" w:hAnsi="Arial" w:cs="Arial"/>
          <w:sz w:val="24"/>
        </w:rPr>
        <w:t xml:space="preserve">under the </w:t>
      </w:r>
      <w:r w:rsidR="008055C4" w:rsidRPr="008055C4">
        <w:rPr>
          <w:rFonts w:ascii="Arial" w:hAnsi="Arial" w:cs="Arial"/>
          <w:b/>
          <w:bCs/>
          <w:sz w:val="24"/>
        </w:rPr>
        <w:t>Gated Application and Offer Process</w:t>
      </w:r>
      <w:r w:rsidR="00DA15CE">
        <w:rPr>
          <w:rFonts w:ascii="Arial" w:hAnsi="Arial" w:cs="Arial"/>
          <w:sz w:val="24"/>
        </w:rPr>
        <w:t xml:space="preserve"> </w:t>
      </w:r>
      <w:r w:rsidR="00757888" w:rsidRPr="00BC4AD7">
        <w:rPr>
          <w:rFonts w:ascii="Arial" w:hAnsi="Arial" w:cs="Arial"/>
          <w:sz w:val="24"/>
        </w:rPr>
        <w:t xml:space="preserve">you can apply for a </w:t>
      </w:r>
      <w:r w:rsidR="00757888" w:rsidRPr="00BC4AD7">
        <w:rPr>
          <w:rFonts w:ascii="Arial" w:hAnsi="Arial" w:cs="Arial"/>
          <w:b/>
          <w:bCs/>
          <w:sz w:val="24"/>
        </w:rPr>
        <w:t>Gate 1 Offer</w:t>
      </w:r>
      <w:r w:rsidR="00757888" w:rsidRPr="00BC4AD7">
        <w:rPr>
          <w:rFonts w:ascii="Arial" w:hAnsi="Arial" w:cs="Arial"/>
          <w:sz w:val="24"/>
        </w:rPr>
        <w:t xml:space="preserve"> or </w:t>
      </w:r>
      <w:r w:rsidR="00757888" w:rsidRPr="00BC4AD7">
        <w:rPr>
          <w:rFonts w:ascii="Arial" w:hAnsi="Arial" w:cs="Arial"/>
          <w:b/>
          <w:bCs/>
          <w:sz w:val="24"/>
        </w:rPr>
        <w:t>Gate 2 Offer</w:t>
      </w:r>
      <w:r w:rsidR="00757888" w:rsidRPr="00BC4AD7">
        <w:rPr>
          <w:rFonts w:ascii="Arial" w:hAnsi="Arial" w:cs="Arial"/>
          <w:sz w:val="24"/>
        </w:rPr>
        <w:t xml:space="preserve"> and confirmation of which type of </w:t>
      </w:r>
      <w:r w:rsidR="00757888" w:rsidRPr="00BC4AD7">
        <w:rPr>
          <w:rFonts w:ascii="Arial" w:hAnsi="Arial" w:cs="Arial"/>
          <w:b/>
          <w:bCs/>
          <w:sz w:val="24"/>
        </w:rPr>
        <w:t>Offer</w:t>
      </w:r>
      <w:r w:rsidR="00757888" w:rsidRPr="00BC4AD7">
        <w:rPr>
          <w:rFonts w:ascii="Arial" w:hAnsi="Arial" w:cs="Arial"/>
          <w:sz w:val="24"/>
        </w:rPr>
        <w:t xml:space="preserve"> you are applying for is required</w:t>
      </w:r>
      <w:r w:rsidR="00757888" w:rsidRPr="00F64177">
        <w:rPr>
          <w:rFonts w:ascii="Arial" w:hAnsi="Arial" w:cs="Arial"/>
          <w:sz w:val="24"/>
        </w:rPr>
        <w:t>.</w:t>
      </w:r>
    </w:p>
    <w:p w14:paraId="3600772E"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sz w:val="24"/>
        </w:rPr>
      </w:pPr>
      <w:r w:rsidRPr="00BC4AD7">
        <w:rPr>
          <w:rFonts w:ascii="Arial" w:eastAsia="Arial" w:hAnsi="Arial"/>
          <w:sz w:val="24"/>
        </w:rPr>
        <w:t xml:space="preserve">Where </w:t>
      </w:r>
      <w:r w:rsidRPr="00BC4AD7">
        <w:rPr>
          <w:rFonts w:ascii="Arial" w:eastAsia="Arial" w:hAnsi="Arial"/>
          <w:b/>
          <w:sz w:val="24"/>
        </w:rPr>
        <w:t xml:space="preserve">The Company </w:t>
      </w:r>
      <w:r w:rsidRPr="00BC4AD7">
        <w:rPr>
          <w:rFonts w:ascii="Arial" w:eastAsia="Arial" w:hAnsi="Arial"/>
          <w:sz w:val="24"/>
        </w:rPr>
        <w:t xml:space="preserve">considers that any information provided by the </w:t>
      </w:r>
      <w:r w:rsidRPr="00BC4AD7">
        <w:rPr>
          <w:rFonts w:ascii="Arial" w:eastAsia="Arial" w:hAnsi="Arial"/>
          <w:b/>
          <w:sz w:val="24"/>
        </w:rPr>
        <w:t xml:space="preserve">Applicant </w:t>
      </w:r>
      <w:r w:rsidRPr="00BC4AD7">
        <w:rPr>
          <w:rFonts w:ascii="Arial" w:eastAsia="Arial" w:hAnsi="Arial"/>
          <w:sz w:val="24"/>
        </w:rPr>
        <w:t xml:space="preserve">is incomplete or unclear, or further information is required, the </w:t>
      </w:r>
      <w:r w:rsidRPr="00BC4AD7">
        <w:rPr>
          <w:rFonts w:ascii="Arial" w:eastAsia="Arial" w:hAnsi="Arial"/>
          <w:b/>
          <w:sz w:val="24"/>
        </w:rPr>
        <w:t xml:space="preserve">Applicant </w:t>
      </w:r>
      <w:r w:rsidRPr="00BC4AD7">
        <w:rPr>
          <w:rFonts w:ascii="Arial" w:eastAsia="Arial" w:hAnsi="Arial"/>
          <w:sz w:val="24"/>
        </w:rPr>
        <w:t xml:space="preserve">will be requested to provide further information or clarification. The provision/clarification of this information may impact on </w:t>
      </w:r>
      <w:r w:rsidRPr="00BC4AD7">
        <w:rPr>
          <w:rFonts w:ascii="Arial" w:eastAsia="Arial" w:hAnsi="Arial"/>
          <w:b/>
          <w:sz w:val="24"/>
        </w:rPr>
        <w:t xml:space="preserve">The Company’s </w:t>
      </w:r>
      <w:r w:rsidRPr="00BC4AD7">
        <w:rPr>
          <w:rFonts w:ascii="Arial" w:eastAsia="Arial" w:hAnsi="Arial"/>
          <w:sz w:val="24"/>
        </w:rPr>
        <w:t xml:space="preserve">ability to commence preparation of an </w:t>
      </w:r>
      <w:r w:rsidRPr="00BC4AD7">
        <w:rPr>
          <w:rFonts w:ascii="Arial" w:eastAsia="Arial" w:hAnsi="Arial"/>
          <w:b/>
          <w:sz w:val="24"/>
        </w:rPr>
        <w:t>Offer</w:t>
      </w:r>
      <w:r w:rsidRPr="00BC4AD7">
        <w:rPr>
          <w:rFonts w:ascii="Arial" w:eastAsia="Arial" w:hAnsi="Arial"/>
          <w:sz w:val="24"/>
        </w:rPr>
        <w:t>.</w:t>
      </w:r>
    </w:p>
    <w:p w14:paraId="4AE902FE" w14:textId="77777777"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sz w:val="24"/>
        </w:rPr>
      </w:pPr>
      <w:r w:rsidRPr="00BC4AD7">
        <w:rPr>
          <w:rFonts w:ascii="Arial" w:eastAsia="Arial" w:hAnsi="Arial"/>
          <w:sz w:val="24"/>
        </w:rPr>
        <w:t xml:space="preserve">Should there be any change in the information provided by the </w:t>
      </w:r>
      <w:r w:rsidRPr="00BC4AD7">
        <w:rPr>
          <w:rFonts w:ascii="Arial" w:eastAsia="Arial" w:hAnsi="Arial"/>
          <w:b/>
          <w:sz w:val="24"/>
        </w:rPr>
        <w:t xml:space="preserve">Applicant </w:t>
      </w:r>
      <w:r w:rsidRPr="00BC4AD7">
        <w:rPr>
          <w:rFonts w:ascii="Arial" w:eastAsia="Arial" w:hAnsi="Arial"/>
          <w:sz w:val="24"/>
        </w:rPr>
        <w:t xml:space="preserve">immediately inform </w:t>
      </w:r>
      <w:r w:rsidRPr="00BC4AD7">
        <w:rPr>
          <w:rFonts w:ascii="Arial" w:eastAsia="Arial" w:hAnsi="Arial"/>
          <w:b/>
          <w:sz w:val="24"/>
        </w:rPr>
        <w:t xml:space="preserve">The Company </w:t>
      </w:r>
      <w:r w:rsidRPr="00BC4AD7">
        <w:rPr>
          <w:rFonts w:ascii="Arial" w:eastAsia="Arial" w:hAnsi="Arial"/>
          <w:sz w:val="24"/>
        </w:rPr>
        <w:t xml:space="preserve">of such a change. Where this is a change in the information provided for Sections B to D then the </w:t>
      </w:r>
      <w:r w:rsidRPr="00BC4AD7">
        <w:rPr>
          <w:rFonts w:ascii="Arial" w:eastAsia="Arial" w:hAnsi="Arial"/>
          <w:b/>
          <w:sz w:val="24"/>
        </w:rPr>
        <w:t xml:space="preserve">Applicant </w:t>
      </w:r>
      <w:r w:rsidRPr="00BC4AD7">
        <w:rPr>
          <w:rFonts w:ascii="Arial" w:eastAsia="Arial" w:hAnsi="Arial"/>
          <w:sz w:val="24"/>
        </w:rPr>
        <w:t xml:space="preserve">should inform </w:t>
      </w:r>
      <w:r w:rsidRPr="00BC4AD7">
        <w:rPr>
          <w:rFonts w:ascii="Arial" w:eastAsia="Arial" w:hAnsi="Arial"/>
          <w:b/>
          <w:sz w:val="24"/>
        </w:rPr>
        <w:t xml:space="preserve">The Company </w:t>
      </w:r>
      <w:r w:rsidRPr="00BC4AD7">
        <w:rPr>
          <w:rFonts w:ascii="Arial" w:eastAsia="Arial" w:hAnsi="Arial"/>
          <w:sz w:val="24"/>
        </w:rPr>
        <w:t xml:space="preserve">to see if such a change can be accommodated as it is unlikely that material changes could be accommodated. If </w:t>
      </w:r>
      <w:r w:rsidRPr="00BC4AD7">
        <w:rPr>
          <w:rFonts w:ascii="Arial" w:eastAsia="Arial" w:hAnsi="Arial"/>
          <w:b/>
          <w:sz w:val="24"/>
        </w:rPr>
        <w:t xml:space="preserve">The Company </w:t>
      </w:r>
      <w:r w:rsidRPr="00BC4AD7">
        <w:rPr>
          <w:rFonts w:ascii="Arial" w:eastAsia="Arial" w:hAnsi="Arial"/>
          <w:sz w:val="24"/>
        </w:rPr>
        <w:t xml:space="preserve">cannot accommodate such a change bearing in mind the timescales within which the </w:t>
      </w:r>
      <w:r w:rsidRPr="00BC4AD7">
        <w:rPr>
          <w:rFonts w:ascii="Arial" w:eastAsia="Arial" w:hAnsi="Arial"/>
          <w:b/>
          <w:sz w:val="24"/>
        </w:rPr>
        <w:t xml:space="preserve">Offer </w:t>
      </w:r>
      <w:r w:rsidRPr="00BC4AD7">
        <w:rPr>
          <w:rFonts w:ascii="Arial" w:eastAsia="Arial" w:hAnsi="Arial"/>
          <w:sz w:val="24"/>
        </w:rPr>
        <w:t xml:space="preserve">must be made then the application will be processed on the original information although it is open to the </w:t>
      </w:r>
      <w:r w:rsidRPr="00BC4AD7">
        <w:rPr>
          <w:rFonts w:ascii="Arial" w:eastAsia="Arial" w:hAnsi="Arial"/>
          <w:b/>
          <w:sz w:val="24"/>
        </w:rPr>
        <w:t xml:space="preserve">Applicant </w:t>
      </w:r>
      <w:r w:rsidRPr="00BC4AD7">
        <w:rPr>
          <w:rFonts w:ascii="Arial" w:eastAsia="Arial" w:hAnsi="Arial"/>
          <w:sz w:val="24"/>
        </w:rPr>
        <w:t>to withdraw the application.</w:t>
      </w:r>
    </w:p>
    <w:p w14:paraId="68249799"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sz w:val="24"/>
        </w:rPr>
      </w:pPr>
      <w:r w:rsidRPr="00BC4AD7">
        <w:rPr>
          <w:rFonts w:ascii="Arial" w:eastAsia="Arial" w:hAnsi="Arial"/>
          <w:b/>
          <w:sz w:val="24"/>
        </w:rPr>
        <w:t xml:space="preserve">The Company </w:t>
      </w:r>
      <w:r w:rsidRPr="00BC4AD7">
        <w:rPr>
          <w:rFonts w:ascii="Arial" w:eastAsia="Arial" w:hAnsi="Arial"/>
          <w:sz w:val="24"/>
        </w:rPr>
        <w:t xml:space="preserve">shall charge the </w:t>
      </w:r>
      <w:r w:rsidRPr="00BC4AD7">
        <w:rPr>
          <w:rFonts w:ascii="Arial" w:eastAsia="Arial" w:hAnsi="Arial"/>
          <w:b/>
          <w:sz w:val="24"/>
        </w:rPr>
        <w:t>Applicant</w:t>
      </w:r>
      <w:r w:rsidRPr="00BC4AD7">
        <w:rPr>
          <w:rFonts w:ascii="Arial" w:eastAsia="Arial" w:hAnsi="Arial"/>
          <w:sz w:val="24"/>
        </w:rPr>
        <w:t xml:space="preserve">, and the </w:t>
      </w:r>
      <w:r w:rsidRPr="00BC4AD7">
        <w:rPr>
          <w:rFonts w:ascii="Arial" w:eastAsia="Arial" w:hAnsi="Arial"/>
          <w:b/>
          <w:sz w:val="24"/>
        </w:rPr>
        <w:t xml:space="preserve">Applicant </w:t>
      </w:r>
      <w:r w:rsidRPr="00BC4AD7">
        <w:rPr>
          <w:rFonts w:ascii="Arial" w:eastAsia="Arial" w:hAnsi="Arial"/>
          <w:sz w:val="24"/>
        </w:rPr>
        <w:t xml:space="preserve">shall pay to </w:t>
      </w:r>
      <w:r w:rsidRPr="00BC4AD7">
        <w:rPr>
          <w:rFonts w:ascii="Arial" w:eastAsia="Arial" w:hAnsi="Arial"/>
          <w:b/>
          <w:sz w:val="24"/>
        </w:rPr>
        <w:t>The Company</w:t>
      </w:r>
      <w:r w:rsidRPr="00BC4AD7">
        <w:rPr>
          <w:rFonts w:ascii="Arial" w:eastAsia="Arial" w:hAnsi="Arial"/>
          <w:sz w:val="24"/>
        </w:rPr>
        <w:t xml:space="preserve">, </w:t>
      </w:r>
      <w:r w:rsidRPr="00BC4AD7">
        <w:rPr>
          <w:rFonts w:ascii="Arial" w:eastAsia="Arial" w:hAnsi="Arial"/>
          <w:b/>
          <w:sz w:val="24"/>
        </w:rPr>
        <w:t xml:space="preserve">The Company’s </w:t>
      </w:r>
      <w:r w:rsidRPr="00BC4AD7">
        <w:rPr>
          <w:rFonts w:ascii="Arial" w:eastAsia="Arial" w:hAnsi="Arial"/>
          <w:sz w:val="24"/>
        </w:rPr>
        <w:t xml:space="preserve">Engineering Charges in relation to the application. A fee will be charged by </w:t>
      </w:r>
      <w:r w:rsidRPr="00BC4AD7">
        <w:rPr>
          <w:rFonts w:ascii="Arial" w:eastAsia="Arial" w:hAnsi="Arial"/>
          <w:b/>
          <w:sz w:val="24"/>
        </w:rPr>
        <w:t xml:space="preserve">The Company </w:t>
      </w:r>
      <w:r w:rsidRPr="00BC4AD7">
        <w:rPr>
          <w:rFonts w:ascii="Arial" w:eastAsia="Arial" w:hAnsi="Arial"/>
          <w:sz w:val="24"/>
        </w:rPr>
        <w:t xml:space="preserve">in accordance with the </w:t>
      </w:r>
      <w:r w:rsidRPr="00BC4AD7">
        <w:rPr>
          <w:rFonts w:ascii="Arial" w:eastAsia="Arial" w:hAnsi="Arial"/>
          <w:b/>
          <w:sz w:val="24"/>
        </w:rPr>
        <w:t>Charging Statements</w:t>
      </w:r>
      <w:r w:rsidRPr="00BC4AD7">
        <w:rPr>
          <w:rFonts w:ascii="Arial" w:eastAsia="Arial" w:hAnsi="Arial"/>
          <w:sz w:val="24"/>
        </w:rPr>
        <w:t>. No application will be considered until such payment has been received.</w:t>
      </w:r>
    </w:p>
    <w:p w14:paraId="3A27F021" w14:textId="77777777" w:rsidR="00F56610" w:rsidRPr="00F56610" w:rsidRDefault="00AC08C4" w:rsidP="00F56610">
      <w:pPr>
        <w:numPr>
          <w:ilvl w:val="0"/>
          <w:numId w:val="1"/>
        </w:numPr>
        <w:tabs>
          <w:tab w:val="clear" w:pos="792"/>
          <w:tab w:val="left" w:pos="936"/>
        </w:tabs>
        <w:spacing w:before="240" w:line="276" w:lineRule="exact"/>
        <w:ind w:left="936" w:right="72" w:hanging="792"/>
        <w:jc w:val="both"/>
        <w:textAlignment w:val="baseline"/>
        <w:rPr>
          <w:rFonts w:ascii="Arial" w:eastAsia="Arial" w:hAnsi="Arial"/>
          <w:b/>
          <w:spacing w:val="-1"/>
          <w:sz w:val="24"/>
        </w:rPr>
      </w:pPr>
      <w:r w:rsidRPr="00F56610">
        <w:rPr>
          <w:rFonts w:ascii="Arial" w:eastAsia="Arial" w:hAnsi="Arial"/>
          <w:sz w:val="24"/>
          <w:szCs w:val="24"/>
        </w:rPr>
        <w:t xml:space="preserve">The effective date upon which the application is made shall be the later of the date when </w:t>
      </w:r>
      <w:r w:rsidRPr="00F56610">
        <w:rPr>
          <w:rFonts w:ascii="Arial" w:eastAsia="Arial" w:hAnsi="Arial"/>
          <w:b/>
          <w:bCs/>
          <w:sz w:val="24"/>
          <w:szCs w:val="24"/>
        </w:rPr>
        <w:t xml:space="preserve">The Company </w:t>
      </w:r>
      <w:r w:rsidRPr="00F56610">
        <w:rPr>
          <w:rFonts w:ascii="Arial" w:eastAsia="Arial" w:hAnsi="Arial"/>
          <w:sz w:val="24"/>
          <w:szCs w:val="24"/>
        </w:rPr>
        <w:t xml:space="preserve">has received the application fee pursuant to Paragraph 4 above or the date when </w:t>
      </w:r>
      <w:r w:rsidRPr="00F56610">
        <w:rPr>
          <w:rFonts w:ascii="Arial" w:eastAsia="Arial" w:hAnsi="Arial"/>
          <w:b/>
          <w:bCs/>
          <w:sz w:val="24"/>
          <w:szCs w:val="24"/>
        </w:rPr>
        <w:t xml:space="preserve">The Company </w:t>
      </w:r>
      <w:r w:rsidRPr="00F56610">
        <w:rPr>
          <w:rFonts w:ascii="Arial" w:eastAsia="Arial" w:hAnsi="Arial"/>
          <w:sz w:val="24"/>
          <w:szCs w:val="24"/>
        </w:rPr>
        <w:t xml:space="preserve">is reasonably satisfied that the </w:t>
      </w:r>
      <w:r w:rsidRPr="00F56610">
        <w:rPr>
          <w:rFonts w:ascii="Arial" w:eastAsia="Arial" w:hAnsi="Arial"/>
          <w:b/>
          <w:bCs/>
          <w:sz w:val="24"/>
          <w:szCs w:val="24"/>
        </w:rPr>
        <w:t xml:space="preserve">Applicant </w:t>
      </w:r>
      <w:r w:rsidRPr="00F56610">
        <w:rPr>
          <w:rFonts w:ascii="Arial" w:eastAsia="Arial" w:hAnsi="Arial"/>
          <w:sz w:val="24"/>
          <w:szCs w:val="24"/>
        </w:rPr>
        <w:t xml:space="preserve">has completed Sections A-D. </w:t>
      </w:r>
      <w:r w:rsidRPr="00F56610">
        <w:rPr>
          <w:rFonts w:ascii="Arial" w:eastAsia="Arial" w:hAnsi="Arial"/>
          <w:b/>
          <w:bCs/>
          <w:sz w:val="24"/>
          <w:szCs w:val="24"/>
        </w:rPr>
        <w:t xml:space="preserve">The Company </w:t>
      </w:r>
      <w:r w:rsidRPr="00F56610">
        <w:rPr>
          <w:rFonts w:ascii="Arial" w:eastAsia="Arial" w:hAnsi="Arial"/>
          <w:sz w:val="24"/>
          <w:szCs w:val="24"/>
        </w:rPr>
        <w:t xml:space="preserve">shall notify the </w:t>
      </w:r>
      <w:r w:rsidRPr="00F56610">
        <w:rPr>
          <w:rFonts w:ascii="Arial" w:eastAsia="Arial" w:hAnsi="Arial"/>
          <w:b/>
          <w:bCs/>
          <w:sz w:val="24"/>
          <w:szCs w:val="24"/>
        </w:rPr>
        <w:t xml:space="preserve">Applicant </w:t>
      </w:r>
      <w:r w:rsidRPr="00F56610">
        <w:rPr>
          <w:rFonts w:ascii="Arial" w:eastAsia="Arial" w:hAnsi="Arial"/>
          <w:sz w:val="24"/>
          <w:szCs w:val="24"/>
        </w:rPr>
        <w:t>of such date.</w:t>
      </w:r>
      <w:r w:rsidR="00D175EE" w:rsidRPr="00F56610">
        <w:rPr>
          <w:rFonts w:ascii="Arial" w:eastAsia="Arial" w:hAnsi="Arial"/>
          <w:sz w:val="24"/>
          <w:szCs w:val="24"/>
        </w:rPr>
        <w:t xml:space="preserve"> </w:t>
      </w:r>
      <w:r w:rsidR="00D175EE" w:rsidRPr="00F56610">
        <w:rPr>
          <w:rFonts w:ascii="Arial" w:hAnsi="Arial" w:cs="Arial"/>
          <w:sz w:val="24"/>
          <w:szCs w:val="24"/>
        </w:rPr>
        <w:t xml:space="preserve">Please note the additional requirements for a </w:t>
      </w:r>
      <w:r w:rsidR="00D175EE" w:rsidRPr="00F56610">
        <w:rPr>
          <w:rFonts w:ascii="Arial" w:hAnsi="Arial" w:cs="Arial"/>
          <w:b/>
          <w:bCs/>
          <w:sz w:val="24"/>
          <w:szCs w:val="24"/>
        </w:rPr>
        <w:t>Gate 2 Application</w:t>
      </w:r>
      <w:r w:rsidR="00D175EE" w:rsidRPr="00F56610">
        <w:rPr>
          <w:rFonts w:ascii="Arial" w:hAnsi="Arial" w:cs="Arial"/>
          <w:sz w:val="24"/>
          <w:szCs w:val="24"/>
        </w:rPr>
        <w:t xml:space="preserve"> </w:t>
      </w:r>
      <w:r w:rsidR="008055C4" w:rsidRPr="00F56610">
        <w:rPr>
          <w:rFonts w:ascii="Arial" w:hAnsi="Arial" w:cs="Arial"/>
          <w:sz w:val="24"/>
          <w:szCs w:val="24"/>
        </w:rPr>
        <w:t xml:space="preserve">under the </w:t>
      </w:r>
      <w:r w:rsidR="008055C4" w:rsidRPr="00F56610">
        <w:rPr>
          <w:rFonts w:ascii="Arial" w:hAnsi="Arial" w:cs="Arial"/>
          <w:b/>
          <w:bCs/>
          <w:sz w:val="24"/>
          <w:szCs w:val="24"/>
        </w:rPr>
        <w:t>Gated Application and Offer Process</w:t>
      </w:r>
      <w:r w:rsidR="008055C4" w:rsidRPr="00F56610">
        <w:rPr>
          <w:rFonts w:ascii="Arial" w:hAnsi="Arial" w:cs="Arial"/>
          <w:sz w:val="24"/>
          <w:szCs w:val="24"/>
        </w:rPr>
        <w:t xml:space="preserve"> </w:t>
      </w:r>
      <w:r w:rsidR="00D175EE" w:rsidRPr="00F56610">
        <w:rPr>
          <w:rFonts w:ascii="Arial" w:hAnsi="Arial" w:cs="Arial"/>
          <w:sz w:val="24"/>
          <w:szCs w:val="24"/>
        </w:rPr>
        <w:t xml:space="preserve">at </w:t>
      </w:r>
      <w:r w:rsidR="00D175EE" w:rsidRPr="00F56610">
        <w:rPr>
          <w:rFonts w:ascii="Arial" w:hAnsi="Arial" w:cs="Arial"/>
          <w:b/>
          <w:bCs/>
          <w:sz w:val="24"/>
          <w:szCs w:val="24"/>
        </w:rPr>
        <w:t>CUSC</w:t>
      </w:r>
      <w:r w:rsidR="00D175EE" w:rsidRPr="00F56610">
        <w:rPr>
          <w:rFonts w:ascii="Arial" w:hAnsi="Arial" w:cs="Arial"/>
          <w:sz w:val="24"/>
          <w:szCs w:val="24"/>
        </w:rPr>
        <w:t xml:space="preserve"> Section 17. Also note that whilst a </w:t>
      </w:r>
      <w:r w:rsidR="00D175EE" w:rsidRPr="00F56610">
        <w:rPr>
          <w:rFonts w:ascii="Arial" w:hAnsi="Arial" w:cs="Arial"/>
          <w:b/>
          <w:bCs/>
          <w:sz w:val="24"/>
          <w:szCs w:val="24"/>
        </w:rPr>
        <w:t>Distribution EG Related Application</w:t>
      </w:r>
      <w:r w:rsidR="00D175EE" w:rsidRPr="00F56610">
        <w:rPr>
          <w:rFonts w:ascii="Arial" w:hAnsi="Arial" w:cs="Arial"/>
          <w:sz w:val="24"/>
          <w:szCs w:val="24"/>
        </w:rPr>
        <w:t xml:space="preserve"> is not necessary for progressing a </w:t>
      </w:r>
      <w:r w:rsidR="00D175EE" w:rsidRPr="00F56610">
        <w:rPr>
          <w:rFonts w:ascii="Arial" w:hAnsi="Arial" w:cs="Arial"/>
          <w:b/>
          <w:bCs/>
          <w:sz w:val="24"/>
          <w:szCs w:val="24"/>
        </w:rPr>
        <w:t xml:space="preserve">Gate 1 Application </w:t>
      </w:r>
      <w:r w:rsidR="00D175EE" w:rsidRPr="00F56610">
        <w:rPr>
          <w:rFonts w:ascii="Arial" w:hAnsi="Arial" w:cs="Arial"/>
          <w:sz w:val="24"/>
          <w:szCs w:val="24"/>
        </w:rPr>
        <w:t xml:space="preserve">or for the making of a </w:t>
      </w:r>
      <w:r w:rsidR="00D175EE" w:rsidRPr="00F56610">
        <w:rPr>
          <w:rFonts w:ascii="Arial" w:hAnsi="Arial" w:cs="Arial"/>
          <w:b/>
          <w:bCs/>
          <w:sz w:val="24"/>
          <w:szCs w:val="24"/>
        </w:rPr>
        <w:t>Gate 1 Offer</w:t>
      </w:r>
      <w:r w:rsidR="00D175EE" w:rsidRPr="00F56610">
        <w:rPr>
          <w:rFonts w:ascii="Arial" w:hAnsi="Arial" w:cs="Arial"/>
          <w:sz w:val="24"/>
          <w:szCs w:val="24"/>
        </w:rPr>
        <w:t xml:space="preserve"> a </w:t>
      </w:r>
      <w:r w:rsidR="00D175EE" w:rsidRPr="00F56610">
        <w:rPr>
          <w:rFonts w:ascii="Arial" w:hAnsi="Arial" w:cs="Arial"/>
          <w:b/>
          <w:bCs/>
          <w:sz w:val="24"/>
          <w:szCs w:val="24"/>
        </w:rPr>
        <w:t>Gate 2 Application</w:t>
      </w:r>
      <w:r w:rsidR="00D175EE" w:rsidRPr="00F56610">
        <w:rPr>
          <w:rFonts w:ascii="Arial" w:hAnsi="Arial" w:cs="Arial"/>
          <w:sz w:val="24"/>
          <w:szCs w:val="24"/>
        </w:rPr>
        <w:t xml:space="preserve"> will only be progressed in a </w:t>
      </w:r>
      <w:r w:rsidR="00D175EE" w:rsidRPr="00F56610">
        <w:rPr>
          <w:rFonts w:ascii="Arial" w:hAnsi="Arial" w:cs="Arial"/>
          <w:b/>
          <w:bCs/>
          <w:sz w:val="24"/>
          <w:szCs w:val="24"/>
        </w:rPr>
        <w:t xml:space="preserve">Gated Application and </w:t>
      </w:r>
      <w:r w:rsidR="00D175EE" w:rsidRPr="00F56610">
        <w:rPr>
          <w:rFonts w:ascii="Arial" w:hAnsi="Arial" w:cs="Arial"/>
          <w:b/>
          <w:bCs/>
          <w:sz w:val="24"/>
          <w:szCs w:val="24"/>
        </w:rPr>
        <w:lastRenderedPageBreak/>
        <w:t>Offer Run</w:t>
      </w:r>
      <w:r w:rsidR="00D175EE" w:rsidRPr="00F56610">
        <w:rPr>
          <w:rFonts w:ascii="Arial" w:hAnsi="Arial" w:cs="Arial"/>
          <w:sz w:val="24"/>
          <w:szCs w:val="24"/>
        </w:rPr>
        <w:t xml:space="preserve"> where the </w:t>
      </w:r>
      <w:r w:rsidR="00D175EE" w:rsidRPr="00F56610">
        <w:rPr>
          <w:rFonts w:ascii="Arial" w:hAnsi="Arial" w:cs="Arial"/>
          <w:b/>
          <w:bCs/>
          <w:sz w:val="24"/>
          <w:szCs w:val="24"/>
        </w:rPr>
        <w:t>Distribution EG Related Application</w:t>
      </w:r>
      <w:r w:rsidR="00D175EE" w:rsidRPr="00F56610">
        <w:rPr>
          <w:rFonts w:ascii="Arial" w:hAnsi="Arial" w:cs="Arial"/>
          <w:sz w:val="24"/>
          <w:szCs w:val="24"/>
        </w:rPr>
        <w:t xml:space="preserve"> is also effective in the </w:t>
      </w:r>
      <w:r w:rsidR="00D175EE" w:rsidRPr="00F56610">
        <w:rPr>
          <w:rFonts w:ascii="Arial" w:hAnsi="Arial" w:cs="Arial"/>
          <w:b/>
          <w:bCs/>
          <w:sz w:val="24"/>
          <w:szCs w:val="24"/>
        </w:rPr>
        <w:t>Gate 2 Application Window</w:t>
      </w:r>
      <w:r w:rsidR="00D175EE" w:rsidRPr="00F56610">
        <w:rPr>
          <w:rFonts w:ascii="Arial" w:hAnsi="Arial" w:cs="Arial"/>
          <w:sz w:val="24"/>
          <w:szCs w:val="24"/>
        </w:rPr>
        <w:t xml:space="preserve"> for that </w:t>
      </w:r>
      <w:r w:rsidR="00D175EE" w:rsidRPr="00F56610">
        <w:rPr>
          <w:rFonts w:ascii="Arial" w:hAnsi="Arial" w:cs="Arial"/>
          <w:b/>
          <w:bCs/>
          <w:sz w:val="24"/>
          <w:szCs w:val="24"/>
        </w:rPr>
        <w:t>Gated Application and Offer Run</w:t>
      </w:r>
      <w:r w:rsidR="00D175EE" w:rsidRPr="00F56610">
        <w:rPr>
          <w:rFonts w:ascii="Arial" w:hAnsi="Arial" w:cs="Arial"/>
          <w:sz w:val="24"/>
          <w:szCs w:val="24"/>
        </w:rPr>
        <w:t>.</w:t>
      </w:r>
      <w:r w:rsidR="00F56610" w:rsidRPr="00F56610">
        <w:rPr>
          <w:rFonts w:ascii="Arial" w:hAnsi="Arial" w:cs="Arial"/>
          <w:sz w:val="24"/>
          <w:szCs w:val="24"/>
        </w:rPr>
        <w:t xml:space="preserve"> </w:t>
      </w:r>
    </w:p>
    <w:p w14:paraId="31464549" w14:textId="6EAF3922" w:rsidR="00D21DAF" w:rsidRPr="00F56610" w:rsidRDefault="004E2EF0">
      <w:pPr>
        <w:numPr>
          <w:ilvl w:val="0"/>
          <w:numId w:val="1"/>
        </w:numPr>
        <w:tabs>
          <w:tab w:val="clear" w:pos="792"/>
          <w:tab w:val="left" w:pos="936"/>
        </w:tabs>
        <w:spacing w:before="120" w:line="276" w:lineRule="exact"/>
        <w:ind w:left="936" w:right="72" w:hanging="936"/>
        <w:jc w:val="both"/>
        <w:textAlignment w:val="baseline"/>
        <w:rPr>
          <w:rFonts w:ascii="Arial" w:eastAsia="Arial" w:hAnsi="Arial"/>
          <w:b/>
          <w:spacing w:val="-1"/>
          <w:sz w:val="24"/>
        </w:rPr>
        <w:pPrChange w:id="0" w:author="Tammy Meek [NESO]" w:date="2025-09-04T11:06:00Z" w16du:dateUtc="2025-09-04T10:06:00Z">
          <w:pPr>
            <w:numPr>
              <w:numId w:val="1"/>
            </w:numPr>
            <w:tabs>
              <w:tab w:val="left" w:pos="792"/>
              <w:tab w:val="left" w:pos="936"/>
            </w:tabs>
            <w:spacing w:before="120" w:line="276" w:lineRule="exact"/>
            <w:ind w:left="936" w:right="72" w:hanging="792"/>
            <w:jc w:val="both"/>
            <w:textAlignment w:val="baseline"/>
          </w:pPr>
        </w:pPrChange>
      </w:pPr>
      <w:r w:rsidRPr="00BC4AD7">
        <w:rPr>
          <w:noProof/>
          <w:lang w:val="en-GB" w:eastAsia="en-GB"/>
        </w:rPr>
        <mc:AlternateContent>
          <mc:Choice Requires="wps">
            <w:drawing>
              <wp:anchor distT="0" distB="0" distL="114300" distR="114300" simplePos="0" relativeHeight="251658241" behindDoc="0" locked="0" layoutInCell="1" allowOverlap="1" wp14:anchorId="09648750" wp14:editId="56A35989">
                <wp:simplePos x="0" y="0"/>
                <wp:positionH relativeFrom="page">
                  <wp:posOffset>8153401</wp:posOffset>
                </wp:positionH>
                <wp:positionV relativeFrom="page">
                  <wp:posOffset>9372599</wp:posOffset>
                </wp:positionV>
                <wp:extent cx="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5DD79" id="Line 36" o:spid="_x0000_s1026" style="position:absolute;flip:y;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738pt" to="642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" strokeweight=".7pt">
                <w10:wrap anchorx="page" anchory="page"/>
              </v:line>
            </w:pict>
          </mc:Fallback>
        </mc:AlternateContent>
      </w:r>
      <w:r w:rsidR="00AC08C4" w:rsidRPr="00F56610">
        <w:rPr>
          <w:rFonts w:ascii="Arial" w:eastAsia="Arial" w:hAnsi="Arial"/>
          <w:b/>
          <w:bCs/>
          <w:sz w:val="24"/>
          <w:szCs w:val="24"/>
        </w:rPr>
        <w:t xml:space="preserve">The Company </w:t>
      </w:r>
      <w:r w:rsidR="00AC08C4" w:rsidRPr="00F56610">
        <w:rPr>
          <w:rFonts w:ascii="Arial" w:eastAsia="Arial" w:hAnsi="Arial"/>
          <w:sz w:val="24"/>
          <w:szCs w:val="24"/>
        </w:rPr>
        <w:t xml:space="preserve">will make the </w:t>
      </w:r>
      <w:r w:rsidR="00AC08C4" w:rsidRPr="00F56610">
        <w:rPr>
          <w:rFonts w:ascii="Arial" w:eastAsia="Arial" w:hAnsi="Arial"/>
          <w:b/>
          <w:bCs/>
          <w:sz w:val="24"/>
          <w:szCs w:val="24"/>
        </w:rPr>
        <w:t xml:space="preserve">Offer </w:t>
      </w:r>
      <w:r w:rsidR="00AC08C4" w:rsidRPr="00F56610">
        <w:rPr>
          <w:rFonts w:ascii="Arial" w:eastAsia="Arial" w:hAnsi="Arial"/>
          <w:sz w:val="24"/>
          <w:szCs w:val="24"/>
        </w:rPr>
        <w:t>in accordance with the terms of Paragraph 3.7 (</w:t>
      </w:r>
      <w:r w:rsidR="00AC08C4" w:rsidRPr="00F56610">
        <w:rPr>
          <w:rFonts w:ascii="Arial" w:eastAsia="Arial" w:hAnsi="Arial"/>
          <w:b/>
          <w:bCs/>
          <w:sz w:val="24"/>
          <w:szCs w:val="24"/>
        </w:rPr>
        <w:t>Use of System Application</w:t>
      </w:r>
      <w:r w:rsidR="00AC08C4" w:rsidRPr="00F56610">
        <w:rPr>
          <w:rFonts w:ascii="Arial" w:eastAsia="Arial" w:hAnsi="Arial"/>
          <w:sz w:val="24"/>
          <w:szCs w:val="24"/>
        </w:rPr>
        <w:t>) and Paragraph 6.10 (</w:t>
      </w:r>
      <w:r w:rsidR="00AC08C4" w:rsidRPr="00F56610">
        <w:rPr>
          <w:rFonts w:ascii="Arial" w:eastAsia="Arial" w:hAnsi="Arial"/>
          <w:b/>
          <w:bCs/>
          <w:sz w:val="24"/>
          <w:szCs w:val="24"/>
        </w:rPr>
        <w:t xml:space="preserve">Modifications </w:t>
      </w:r>
      <w:r w:rsidR="00AC08C4" w:rsidRPr="00F56610">
        <w:rPr>
          <w:rFonts w:ascii="Arial" w:eastAsia="Arial" w:hAnsi="Arial"/>
          <w:sz w:val="24"/>
          <w:szCs w:val="24"/>
        </w:rPr>
        <w:t xml:space="preserve">and </w:t>
      </w:r>
      <w:r w:rsidR="00AC08C4" w:rsidRPr="00F56610">
        <w:rPr>
          <w:rFonts w:ascii="Arial" w:eastAsia="Arial" w:hAnsi="Arial"/>
          <w:b/>
          <w:bCs/>
          <w:sz w:val="24"/>
          <w:szCs w:val="24"/>
        </w:rPr>
        <w:t>New Connection Sites</w:t>
      </w:r>
      <w:r w:rsidR="00AC08C4" w:rsidRPr="00F56610">
        <w:rPr>
          <w:rFonts w:ascii="Arial" w:eastAsia="Arial" w:hAnsi="Arial"/>
          <w:sz w:val="24"/>
          <w:szCs w:val="24"/>
        </w:rPr>
        <w:t xml:space="preserve">) of the </w:t>
      </w:r>
      <w:r w:rsidR="00AC08C4" w:rsidRPr="00F56610">
        <w:rPr>
          <w:rFonts w:ascii="Arial" w:eastAsia="Arial" w:hAnsi="Arial"/>
          <w:b/>
          <w:bCs/>
          <w:sz w:val="24"/>
          <w:szCs w:val="24"/>
        </w:rPr>
        <w:t xml:space="preserve">CUSC </w:t>
      </w:r>
      <w:r w:rsidR="00AC08C4" w:rsidRPr="00F56610">
        <w:rPr>
          <w:rFonts w:ascii="Arial" w:eastAsia="Arial" w:hAnsi="Arial"/>
          <w:sz w:val="24"/>
          <w:szCs w:val="24"/>
        </w:rPr>
        <w:t>and the</w:t>
      </w:r>
      <w:r w:rsidR="00E95302" w:rsidRPr="00F56610">
        <w:rPr>
          <w:rFonts w:ascii="Arial" w:eastAsia="Arial" w:hAnsi="Arial"/>
          <w:sz w:val="24"/>
          <w:szCs w:val="24"/>
        </w:rPr>
        <w:t xml:space="preserve"> </w:t>
      </w:r>
      <w:r w:rsidR="0042341D" w:rsidRPr="00F56610">
        <w:rPr>
          <w:rFonts w:ascii="Arial" w:eastAsia="Arial" w:hAnsi="Arial"/>
          <w:b/>
          <w:spacing w:val="-1"/>
          <w:sz w:val="24"/>
        </w:rPr>
        <w:t>ESO Licence</w:t>
      </w:r>
      <w:r w:rsidR="00AC08C4" w:rsidRPr="00F56610">
        <w:rPr>
          <w:rFonts w:ascii="Arial" w:eastAsia="Arial" w:hAnsi="Arial"/>
          <w:spacing w:val="-1"/>
          <w:sz w:val="24"/>
        </w:rPr>
        <w:t>.</w:t>
      </w:r>
    </w:p>
    <w:p w14:paraId="6FDCC8A0" w14:textId="50EE69C8"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sidRPr="00BC4AD7">
        <w:rPr>
          <w:rFonts w:ascii="Arial" w:eastAsia="Arial" w:hAnsi="Arial"/>
          <w:b/>
          <w:spacing w:val="-1"/>
          <w:sz w:val="24"/>
        </w:rPr>
        <w:t xml:space="preserve">The Company </w:t>
      </w:r>
      <w:r w:rsidRPr="00BC4AD7">
        <w:rPr>
          <w:rFonts w:ascii="Arial" w:eastAsia="Arial" w:hAnsi="Arial"/>
          <w:spacing w:val="-1"/>
          <w:sz w:val="24"/>
        </w:rPr>
        <w:t xml:space="preserve">will make the </w:t>
      </w:r>
      <w:r w:rsidRPr="00BC4AD7">
        <w:rPr>
          <w:rFonts w:ascii="Arial" w:eastAsia="Arial" w:hAnsi="Arial"/>
          <w:b/>
          <w:spacing w:val="-1"/>
          <w:sz w:val="24"/>
        </w:rPr>
        <w:t xml:space="preserve">Offer </w:t>
      </w:r>
      <w:r w:rsidR="005A7B4A" w:rsidRPr="00BC4AD7">
        <w:rPr>
          <w:rFonts w:ascii="Arial" w:eastAsia="Arial" w:hAnsi="Arial"/>
          <w:bCs/>
          <w:spacing w:val="-1"/>
          <w:sz w:val="24"/>
        </w:rPr>
        <w:t xml:space="preserve">(a) if it is not a </w:t>
      </w:r>
      <w:r w:rsidR="005A7B4A" w:rsidRPr="00BC4AD7">
        <w:rPr>
          <w:rFonts w:ascii="Arial" w:eastAsia="Arial" w:hAnsi="Arial"/>
          <w:b/>
          <w:spacing w:val="-1"/>
          <w:sz w:val="24"/>
        </w:rPr>
        <w:t>Gated Offer</w:t>
      </w:r>
      <w:r w:rsidR="0004214A">
        <w:rPr>
          <w:rFonts w:ascii="Arial" w:eastAsia="Arial" w:hAnsi="Arial"/>
          <w:b/>
          <w:spacing w:val="-1"/>
          <w:sz w:val="24"/>
        </w:rPr>
        <w:t xml:space="preserve"> </w:t>
      </w:r>
      <w:bookmarkStart w:id="1" w:name="_Hlk180105912"/>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bookmarkEnd w:id="1"/>
      <w:r w:rsidR="005A7B4A" w:rsidRPr="00BC4AD7">
        <w:rPr>
          <w:rFonts w:ascii="Arial" w:eastAsia="Arial" w:hAnsi="Arial"/>
          <w:spacing w:val="-1"/>
          <w:sz w:val="24"/>
        </w:rPr>
        <w:t xml:space="preserve">, </w:t>
      </w:r>
      <w:r w:rsidRPr="00BC4AD7">
        <w:rPr>
          <w:rFonts w:ascii="Arial" w:eastAsia="Arial" w:hAnsi="Arial"/>
          <w:spacing w:val="-1"/>
          <w:sz w:val="24"/>
        </w:rPr>
        <w:t xml:space="preserve">as soon as is reasonably practicable and, in any event, within 28 days of the effective date of the application or such later period as the </w:t>
      </w:r>
      <w:r w:rsidRPr="00BC4AD7">
        <w:rPr>
          <w:rFonts w:ascii="Arial" w:eastAsia="Arial" w:hAnsi="Arial"/>
          <w:b/>
          <w:spacing w:val="-1"/>
          <w:sz w:val="24"/>
        </w:rPr>
        <w:t xml:space="preserve">Authority </w:t>
      </w:r>
      <w:r w:rsidRPr="00BC4AD7">
        <w:rPr>
          <w:rFonts w:ascii="Arial" w:eastAsia="Arial" w:hAnsi="Arial"/>
          <w:spacing w:val="-1"/>
          <w:sz w:val="24"/>
        </w:rPr>
        <w:t>agrees to</w:t>
      </w:r>
      <w:r w:rsidR="00471319" w:rsidRPr="00BC4AD7">
        <w:rPr>
          <w:rFonts w:ascii="Arial" w:eastAsia="Arial" w:hAnsi="Arial"/>
          <w:spacing w:val="-1"/>
          <w:sz w:val="24"/>
        </w:rPr>
        <w:t xml:space="preserve"> and (b) if it is a </w:t>
      </w:r>
      <w:r w:rsidR="00471319" w:rsidRPr="00BC4AD7">
        <w:rPr>
          <w:rFonts w:ascii="Arial" w:eastAsia="Arial" w:hAnsi="Arial"/>
          <w:b/>
          <w:bCs/>
          <w:spacing w:val="-1"/>
          <w:sz w:val="24"/>
        </w:rPr>
        <w:t>Gated Offer</w:t>
      </w:r>
      <w:r w:rsidR="00471319" w:rsidRPr="00BC4AD7">
        <w:rPr>
          <w:rFonts w:ascii="Arial" w:eastAsia="Arial" w:hAnsi="Arial"/>
          <w:spacing w:val="-1"/>
          <w:sz w:val="24"/>
        </w:rPr>
        <w:t xml:space="preserve">, </w:t>
      </w:r>
      <w:r w:rsidR="00471319" w:rsidRPr="00BC4AD7">
        <w:rPr>
          <w:rFonts w:ascii="Arial" w:hAnsi="Arial" w:cs="Arial"/>
          <w:sz w:val="24"/>
        </w:rPr>
        <w:t xml:space="preserve">in accordance with the </w:t>
      </w:r>
      <w:r w:rsidR="00471319" w:rsidRPr="00BC4AD7">
        <w:rPr>
          <w:rFonts w:ascii="Arial" w:hAnsi="Arial" w:cs="Arial"/>
          <w:b/>
          <w:sz w:val="24"/>
        </w:rPr>
        <w:t>Gated Application and Offer Process</w:t>
      </w:r>
      <w:r w:rsidR="004E3A25" w:rsidRPr="00BC4AD7">
        <w:rPr>
          <w:rFonts w:ascii="Arial" w:hAnsi="Arial" w:cs="Arial"/>
          <w:b/>
          <w:sz w:val="24"/>
        </w:rPr>
        <w:t xml:space="preserve"> </w:t>
      </w:r>
      <w:r w:rsidR="004E3A25" w:rsidRPr="00BC4AD7">
        <w:rPr>
          <w:rFonts w:ascii="Arial" w:eastAsia="Arial" w:hAnsi="Arial"/>
          <w:spacing w:val="-1"/>
          <w:sz w:val="24"/>
        </w:rPr>
        <w:t xml:space="preserve">or such later period as the </w:t>
      </w:r>
      <w:r w:rsidR="004E3A25" w:rsidRPr="00BC4AD7">
        <w:rPr>
          <w:rFonts w:ascii="Arial" w:eastAsia="Arial" w:hAnsi="Arial"/>
          <w:b/>
          <w:spacing w:val="-1"/>
          <w:sz w:val="24"/>
        </w:rPr>
        <w:t xml:space="preserve">Authority </w:t>
      </w:r>
      <w:r w:rsidR="004E3A25" w:rsidRPr="00BC4AD7">
        <w:rPr>
          <w:rFonts w:ascii="Arial" w:eastAsia="Arial" w:hAnsi="Arial"/>
          <w:spacing w:val="-1"/>
          <w:sz w:val="24"/>
        </w:rPr>
        <w:t>agrees to</w:t>
      </w:r>
      <w:r w:rsidRPr="00BC4AD7">
        <w:rPr>
          <w:rFonts w:ascii="Arial" w:eastAsia="Arial" w:hAnsi="Arial"/>
          <w:spacing w:val="-1"/>
          <w:sz w:val="24"/>
        </w:rPr>
        <w:t xml:space="preserve">. The </w:t>
      </w:r>
      <w:r w:rsidRPr="00BC4AD7">
        <w:rPr>
          <w:rFonts w:ascii="Arial" w:eastAsia="Arial" w:hAnsi="Arial"/>
          <w:b/>
          <w:spacing w:val="-1"/>
          <w:sz w:val="24"/>
        </w:rPr>
        <w:t xml:space="preserve">Offer </w:t>
      </w:r>
      <w:r w:rsidRPr="00BC4AD7">
        <w:rPr>
          <w:rFonts w:ascii="Arial" w:eastAsia="Arial" w:hAnsi="Arial"/>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sidRPr="00BC4AD7">
        <w:rPr>
          <w:rFonts w:ascii="Arial" w:eastAsia="Arial" w:hAnsi="Arial"/>
          <w:b/>
          <w:spacing w:val="-1"/>
          <w:sz w:val="24"/>
        </w:rPr>
        <w:t xml:space="preserve">Applicant </w:t>
      </w:r>
      <w:r w:rsidRPr="00BC4AD7">
        <w:rPr>
          <w:rFonts w:ascii="Arial" w:eastAsia="Arial" w:hAnsi="Arial"/>
          <w:spacing w:val="-1"/>
          <w:sz w:val="24"/>
        </w:rPr>
        <w:t xml:space="preserve">shall indicate whether it wishes </w:t>
      </w:r>
      <w:r w:rsidRPr="00BC4AD7">
        <w:rPr>
          <w:rFonts w:ascii="Arial" w:eastAsia="Arial" w:hAnsi="Arial"/>
          <w:b/>
          <w:spacing w:val="-1"/>
          <w:sz w:val="24"/>
        </w:rPr>
        <w:t xml:space="preserve">The Company </w:t>
      </w:r>
      <w:r w:rsidRPr="00BC4AD7">
        <w:rPr>
          <w:rFonts w:ascii="Arial" w:eastAsia="Arial" w:hAnsi="Arial"/>
          <w:spacing w:val="-1"/>
          <w:sz w:val="24"/>
        </w:rPr>
        <w:t xml:space="preserve">to undertake the work necessary to proceed to make a revised </w:t>
      </w:r>
      <w:r w:rsidRPr="00BC4AD7">
        <w:rPr>
          <w:rFonts w:ascii="Arial" w:eastAsia="Arial" w:hAnsi="Arial"/>
          <w:b/>
          <w:spacing w:val="-1"/>
          <w:sz w:val="24"/>
        </w:rPr>
        <w:t xml:space="preserve">Offer </w:t>
      </w:r>
      <w:r w:rsidRPr="00BC4AD7">
        <w:rPr>
          <w:rFonts w:ascii="Arial" w:eastAsia="Arial" w:hAnsi="Arial"/>
          <w:spacing w:val="-1"/>
          <w:sz w:val="24"/>
        </w:rPr>
        <w:t>within</w:t>
      </w:r>
      <w:r w:rsidR="00CC2C42" w:rsidRPr="00BC4AD7">
        <w:rPr>
          <w:rFonts w:ascii="Arial" w:eastAsia="Arial" w:hAnsi="Arial"/>
          <w:spacing w:val="-1"/>
          <w:sz w:val="24"/>
        </w:rPr>
        <w:t xml:space="preserve">, if it is not a </w:t>
      </w:r>
      <w:r w:rsidR="00CC2C42" w:rsidRPr="00BC4AD7">
        <w:rPr>
          <w:rFonts w:ascii="Arial" w:eastAsia="Arial" w:hAnsi="Arial"/>
          <w:b/>
          <w:bCs/>
          <w:spacing w:val="-1"/>
          <w:sz w:val="24"/>
        </w:rPr>
        <w:t>Gated Offer</w:t>
      </w:r>
      <w:r w:rsidRPr="00BC4AD7">
        <w:rPr>
          <w:rFonts w:ascii="Arial" w:eastAsia="Arial" w:hAnsi="Arial"/>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04214A" w:rsidRPr="00BC4AD7">
        <w:rPr>
          <w:rFonts w:ascii="Arial" w:eastAsia="Arial" w:hAnsi="Arial"/>
          <w:spacing w:val="-1"/>
          <w:sz w:val="24"/>
        </w:rPr>
        <w:t xml:space="preserve"> </w:t>
      </w:r>
      <w:r w:rsidRPr="00BC4AD7">
        <w:rPr>
          <w:rFonts w:ascii="Arial" w:eastAsia="Arial" w:hAnsi="Arial"/>
          <w:spacing w:val="-1"/>
          <w:sz w:val="24"/>
        </w:rPr>
        <w:t xml:space="preserve">the 28 days period </w:t>
      </w:r>
      <w:r w:rsidR="00AC72AA" w:rsidRPr="00BC4AD7">
        <w:rPr>
          <w:rFonts w:ascii="Arial" w:eastAsia="Arial" w:hAnsi="Arial"/>
          <w:spacing w:val="-1"/>
          <w:sz w:val="24"/>
        </w:rPr>
        <w:t xml:space="preserve">or, where it is a </w:t>
      </w:r>
      <w:r w:rsidR="00AC72AA" w:rsidRPr="00BC4AD7">
        <w:rPr>
          <w:rFonts w:ascii="Arial" w:eastAsia="Arial" w:hAnsi="Arial"/>
          <w:b/>
          <w:bCs/>
          <w:spacing w:val="-1"/>
          <w:sz w:val="24"/>
        </w:rPr>
        <w:t>Gated Offer</w:t>
      </w:r>
      <w:r w:rsidR="0004214A">
        <w:rPr>
          <w:rFonts w:ascii="Arial" w:eastAsia="Arial" w:hAnsi="Arial"/>
          <w:b/>
          <w:bCs/>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AC72AA" w:rsidRPr="00BC4AD7">
        <w:rPr>
          <w:rFonts w:ascii="Arial" w:eastAsia="Arial" w:hAnsi="Arial"/>
          <w:spacing w:val="-1"/>
          <w:sz w:val="24"/>
        </w:rPr>
        <w:t xml:space="preserve">, </w:t>
      </w:r>
      <w:r w:rsidR="00AC72AA" w:rsidRPr="00BC4AD7">
        <w:rPr>
          <w:rFonts w:ascii="Arial" w:hAnsi="Arial" w:cs="Arial"/>
          <w:sz w:val="24"/>
        </w:rPr>
        <w:t xml:space="preserve">within the timescales </w:t>
      </w:r>
      <w:r w:rsidR="00102458">
        <w:rPr>
          <w:rFonts w:ascii="Arial" w:hAnsi="Arial" w:cs="Arial"/>
          <w:sz w:val="24"/>
        </w:rPr>
        <w:t xml:space="preserve">for a Gate 2 Offer </w:t>
      </w:r>
      <w:r w:rsidR="009A71F7">
        <w:rPr>
          <w:rFonts w:ascii="Arial" w:hAnsi="Arial" w:cs="Arial"/>
          <w:sz w:val="24"/>
        </w:rPr>
        <w:t xml:space="preserve">set out in the Timetable </w:t>
      </w:r>
      <w:r w:rsidR="00CE7BD5">
        <w:rPr>
          <w:rFonts w:ascii="Arial" w:hAnsi="Arial" w:cs="Arial"/>
          <w:sz w:val="24"/>
        </w:rPr>
        <w:t xml:space="preserve">for </w:t>
      </w:r>
      <w:r w:rsidR="00AC72AA" w:rsidRPr="00BC4AD7">
        <w:rPr>
          <w:rFonts w:ascii="Arial" w:hAnsi="Arial" w:cs="Arial"/>
          <w:sz w:val="24"/>
        </w:rPr>
        <w:t xml:space="preserve">the </w:t>
      </w:r>
      <w:r w:rsidR="00AC72AA" w:rsidRPr="00BC4AD7">
        <w:rPr>
          <w:rFonts w:ascii="Arial" w:hAnsi="Arial" w:cs="Arial"/>
          <w:b/>
          <w:sz w:val="24"/>
        </w:rPr>
        <w:t>Gated Application and Offer Process</w:t>
      </w:r>
      <w:r w:rsidR="00AC72AA" w:rsidRPr="00BC4AD7">
        <w:rPr>
          <w:rFonts w:ascii="Arial" w:eastAsia="Arial" w:hAnsi="Arial" w:cs="Arial"/>
          <w:spacing w:val="-1"/>
          <w:sz w:val="24"/>
        </w:rPr>
        <w:t xml:space="preserve"> </w:t>
      </w:r>
      <w:r w:rsidRPr="00BC4AD7">
        <w:rPr>
          <w:rFonts w:ascii="Arial" w:eastAsia="Arial" w:hAnsi="Arial"/>
          <w:spacing w:val="-1"/>
          <w:sz w:val="24"/>
        </w:rPr>
        <w:t xml:space="preserve">or, where relevant the timescale consented to by the </w:t>
      </w:r>
      <w:r w:rsidRPr="00BC4AD7">
        <w:rPr>
          <w:rFonts w:ascii="Arial" w:eastAsia="Arial" w:hAnsi="Arial"/>
          <w:b/>
          <w:spacing w:val="-1"/>
          <w:sz w:val="24"/>
        </w:rPr>
        <w:t>Authority</w:t>
      </w:r>
      <w:r w:rsidRPr="00BC4AD7">
        <w:rPr>
          <w:rFonts w:ascii="Arial" w:eastAsia="Arial" w:hAnsi="Arial"/>
          <w:spacing w:val="-1"/>
          <w:sz w:val="24"/>
        </w:rPr>
        <w:t xml:space="preserve">. To enable </w:t>
      </w:r>
      <w:r w:rsidRPr="00BC4AD7">
        <w:rPr>
          <w:rFonts w:ascii="Arial" w:eastAsia="Arial" w:hAnsi="Arial"/>
          <w:b/>
          <w:spacing w:val="-1"/>
          <w:sz w:val="24"/>
        </w:rPr>
        <w:t xml:space="preserve">The Company </w:t>
      </w:r>
      <w:r w:rsidRPr="00BC4AD7">
        <w:rPr>
          <w:rFonts w:ascii="Arial" w:eastAsia="Arial" w:hAnsi="Arial"/>
          <w:spacing w:val="-1"/>
          <w:sz w:val="24"/>
        </w:rPr>
        <w:t xml:space="preserve">to carry out any of the above mentioned necessary detailed system studies the </w:t>
      </w:r>
      <w:r w:rsidRPr="00BC4AD7">
        <w:rPr>
          <w:rFonts w:ascii="Arial" w:eastAsia="Arial" w:hAnsi="Arial"/>
          <w:b/>
          <w:spacing w:val="-1"/>
          <w:sz w:val="24"/>
        </w:rPr>
        <w:t xml:space="preserve">Applicant </w:t>
      </w:r>
      <w:r w:rsidRPr="00BC4AD7">
        <w:rPr>
          <w:rFonts w:ascii="Arial" w:eastAsia="Arial" w:hAnsi="Arial"/>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BC0A36" w:rsidRDefault="00AC08C4" w:rsidP="00BC0A36">
      <w:pPr>
        <w:pStyle w:val="ListParagraph"/>
        <w:numPr>
          <w:ilvl w:val="0"/>
          <w:numId w:val="15"/>
        </w:numPr>
        <w:tabs>
          <w:tab w:val="left" w:pos="864"/>
          <w:tab w:val="left" w:pos="936"/>
        </w:tabs>
        <w:spacing w:before="120"/>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confidentiality </w:t>
      </w:r>
      <w:r w:rsidRPr="001C01B0">
        <w:rPr>
          <w:rFonts w:ascii="Arial" w:eastAsia="Arial" w:hAnsi="Arial"/>
          <w:b/>
          <w:sz w:val="24"/>
        </w:rPr>
        <w:t xml:space="preserve">The Company </w:t>
      </w:r>
      <w:r w:rsidRPr="001C01B0">
        <w:rPr>
          <w:rFonts w:ascii="Arial" w:eastAsia="Arial" w:hAnsi="Arial"/>
          <w:sz w:val="24"/>
        </w:rPr>
        <w:t xml:space="preserve">shall need your authorisation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1A0605F3" w14:textId="77777777" w:rsidR="00BC0A36" w:rsidRPr="00BC0A36" w:rsidRDefault="00BC0A36" w:rsidP="00BC0A36">
      <w:pPr>
        <w:tabs>
          <w:tab w:val="left" w:pos="864"/>
          <w:tab w:val="left" w:pos="936"/>
        </w:tabs>
        <w:ind w:left="936" w:right="72"/>
        <w:jc w:val="both"/>
        <w:textAlignment w:val="baseline"/>
        <w:rPr>
          <w:rFonts w:ascii="Arial" w:eastAsia="Arial" w:hAnsi="Arial"/>
          <w:sz w:val="24"/>
        </w:rPr>
      </w:pPr>
    </w:p>
    <w:p w14:paraId="04098A6E" w14:textId="45C5276A" w:rsidR="00D21DAF" w:rsidRPr="001C01B0" w:rsidRDefault="002B1D1C" w:rsidP="00502938">
      <w:pPr>
        <w:pStyle w:val="ListParagraph"/>
        <w:numPr>
          <w:ilvl w:val="0"/>
          <w:numId w:val="15"/>
        </w:numPr>
        <w:tabs>
          <w:tab w:val="left" w:pos="864"/>
          <w:tab w:val="left" w:pos="936"/>
        </w:tabs>
        <w:spacing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lastRenderedPageBreak/>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authorisation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6FF29ECC" w14:textId="195937F1"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w:t>
      </w:r>
      <w:r w:rsidR="00F47EC1" w:rsidRPr="00686C60">
        <w:rPr>
          <w:rFonts w:ascii="Arial" w:eastAsia="Arial" w:hAnsi="Arial"/>
          <w:color w:val="000000"/>
          <w:sz w:val="24"/>
        </w:rPr>
        <w:t xml:space="preserve">conditions E10 and E11 of the </w:t>
      </w:r>
      <w:r w:rsidR="00F47EC1" w:rsidRPr="00C76B85">
        <w:rPr>
          <w:rFonts w:ascii="Arial" w:eastAsia="Arial" w:hAnsi="Arial"/>
          <w:b/>
          <w:bCs/>
          <w:color w:val="000000"/>
          <w:sz w:val="24"/>
        </w:rPr>
        <w:t>ESO Licence</w:t>
      </w:r>
      <w:r w:rsidR="00AC08C4" w:rsidRPr="00686C60">
        <w:rPr>
          <w:rFonts w:ascii="Arial" w:eastAsia="Arial" w:hAnsi="Arial"/>
          <w:color w:val="000000"/>
          <w:sz w:val="24"/>
        </w:rPr>
        <w:t>.</w:t>
      </w:r>
      <w:r w:rsidR="00AC08C4" w:rsidRPr="00B711D3">
        <w:rPr>
          <w:rFonts w:ascii="Arial" w:eastAsia="Arial" w:hAnsi="Arial"/>
          <w:color w:val="000000"/>
          <w:sz w:val="24"/>
        </w:rPr>
        <w:t xml:space="preserve">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Company 's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3B4EBC08" w14:textId="77777777" w:rsidR="00D21DA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r w:rsidR="00C76B85">
        <w:rPr>
          <w:rFonts w:ascii="Arial" w:eastAsia="Arial" w:hAnsi="Arial"/>
          <w:color w:val="000000"/>
          <w:sz w:val="24"/>
        </w:rPr>
        <w:t xml:space="preserve"> </w:t>
      </w: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w:t>
      </w:r>
      <w:r>
        <w:rPr>
          <w:rFonts w:ascii="Arial" w:eastAsia="Arial" w:hAnsi="Arial"/>
          <w:color w:val="000000"/>
          <w:sz w:val="24"/>
        </w:rPr>
        <w:lastRenderedPageBreak/>
        <w:t xml:space="preserve">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headerReference w:type="default" r:id="rId11"/>
          <w:footerReference w:type="default" r:id="rId12"/>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headerReference w:type="default" r:id="rId13"/>
          <w:type w:val="continuous"/>
          <w:pgSz w:w="11904" w:h="16843"/>
          <w:pgMar w:top="700" w:right="6605" w:bottom="527" w:left="1699" w:header="720" w:footer="720" w:gutter="0"/>
          <w:cols w:space="720"/>
        </w:sectPr>
      </w:pPr>
    </w:p>
    <w:p w14:paraId="23D8DA5C" w14:textId="77777777" w:rsidR="00D21DAF" w:rsidRDefault="00D21DAF">
      <w:pPr>
        <w:sectPr w:rsidR="00D21DAF">
          <w:headerReference w:type="default" r:id="rId14"/>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242"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8C708" id="Line 32"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3"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4BF3A" id="Line 31" o:spid="_x0000_s1026" style="position:absolute;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4"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E1198" id="Line 30"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8245"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A5918" id="Line 29"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B5EF" id="Line 28"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09B24DB0" w14:textId="77777777" w:rsidR="0022694F" w:rsidRDefault="00AC08C4" w:rsidP="0022694F">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r w:rsidR="0022694F">
        <w:rPr>
          <w:rFonts w:ascii="Arial" w:eastAsia="Arial" w:hAnsi="Arial"/>
          <w:color w:val="000000"/>
          <w:spacing w:val="-1"/>
          <w:sz w:val="24"/>
        </w:rPr>
        <w:t xml:space="preserve"> </w:t>
      </w:r>
    </w:p>
    <w:p w14:paraId="7F244CDD" w14:textId="22BB622E" w:rsidR="00D21DAF" w:rsidRDefault="00AC08C4" w:rsidP="0022694F">
      <w:pPr>
        <w:spacing w:before="120" w:line="279"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headerReference w:type="default" r:id="rId15"/>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8247"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D681B" id="Line 26" o:spid="_x0000_s1026" style="position:absolute;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48"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BC50E" id="Line 25" o:spid="_x0000_s1026" style="position:absolute;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49"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BB290" id="Line 24" o:spid="_x0000_s1026" style="position:absolute;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0"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75E7D" id="Line 23" o:spid="_x0000_s1026" style="position:absolute;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headerReference w:type="default" r:id="rId16"/>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headerReference w:type="default" r:id="rId17"/>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8251"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7499A" id="Line 20" o:spid="_x0000_s1026" style="position:absolute;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2"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88C3E" id="Line 19" o:spid="_x0000_s1026" style="position:absolute;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3"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4E84E" id="Line 18"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4"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EAD5C" id="Line 17" o:spid="_x0000_s1026" style="position:absolute;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5"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8A788" id="Line 16" o:spid="_x0000_s1026" style="position:absolute;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321D" id="Line 15" o:spid="_x0000_s1026" style="position:absolute;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57"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191D1" id="Line 14" o:spid="_x0000_s1026" style="position:absolute;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headerReference w:type="default" r:id="rId18"/>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4180CD15" w:rsidR="00D21DAF" w:rsidRDefault="008272BC">
      <w:pPr>
        <w:tabs>
          <w:tab w:val="left" w:pos="648"/>
        </w:tabs>
        <w:spacing w:before="267" w:after="187" w:line="278"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8" behindDoc="0" locked="0" layoutInCell="1" allowOverlap="1" wp14:anchorId="35D5388D" wp14:editId="59D114CC">
                <wp:simplePos x="0" y="0"/>
                <wp:positionH relativeFrom="page">
                  <wp:posOffset>1454150</wp:posOffset>
                </wp:positionH>
                <wp:positionV relativeFrom="page">
                  <wp:posOffset>2393364</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80D7E" id="Line 13" o:spid="_x0000_s1026" style="position:absolute;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8.45pt" to="507.9pt,1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z w:val="24"/>
        </w:rPr>
        <w:t>1.</w:t>
      </w:r>
      <w:r w:rsidR="00AC08C4">
        <w:rPr>
          <w:rFonts w:ascii="Arial" w:eastAsia="Arial" w:hAnsi="Arial"/>
          <w:color w:val="000000"/>
          <w:sz w:val="24"/>
        </w:rPr>
        <w:tab/>
        <w:t>Summary of Application (brief description of plant to be connected):</w:t>
      </w:r>
    </w:p>
    <w:p w14:paraId="02B49A06" w14:textId="468D9B04" w:rsidR="00D21DAF" w:rsidRDefault="008272BC">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59" behindDoc="0" locked="0" layoutInCell="1" allowOverlap="1" wp14:anchorId="763417F5" wp14:editId="2903FC29">
                <wp:simplePos x="0" y="0"/>
                <wp:positionH relativeFrom="page">
                  <wp:posOffset>1456690</wp:posOffset>
                </wp:positionH>
                <wp:positionV relativeFrom="page">
                  <wp:posOffset>2598664</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0C2B0" id="Line 12" o:spid="_x0000_s1026" style="position:absolute;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4.6pt" to="508.35pt,2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0" behindDoc="0" locked="0" layoutInCell="1" allowOverlap="1" wp14:anchorId="4B0CA2F8" wp14:editId="704BDB7A">
                <wp:simplePos x="0" y="0"/>
                <wp:positionH relativeFrom="page">
                  <wp:posOffset>1501042</wp:posOffset>
                </wp:positionH>
                <wp:positionV relativeFrom="page">
                  <wp:posOffset>2807189</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D1A01" id="Line 11" o:spid="_x0000_s1026" style="position:absolute;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8.2pt,221.05pt" to="511.85pt,2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Generation from Auxiliary Units (Reserve Services)</w:t>
      </w:r>
      <w:r w:rsidRPr="00ED2144">
        <w:rPr>
          <w:rFonts w:ascii="Arial" w:eastAsia="Arial" w:hAnsi="Arial"/>
          <w:color w:val="000000"/>
          <w:sz w:val="24"/>
        </w:rPr>
        <w:tab/>
        <w:t>[ ]</w:t>
      </w:r>
    </w:p>
    <w:p w14:paraId="3DB63B90"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Spinning Generation</w:t>
      </w:r>
      <w:r w:rsidRPr="00ED2144">
        <w:rPr>
          <w:rFonts w:ascii="Arial" w:eastAsia="Arial" w:hAnsi="Arial"/>
          <w:color w:val="000000"/>
          <w:sz w:val="24"/>
        </w:rPr>
        <w:tab/>
        <w:t>[ ]</w:t>
      </w:r>
    </w:p>
    <w:p w14:paraId="1317C55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Fast Start capability</w:t>
      </w:r>
      <w:r w:rsidRPr="00ED2144">
        <w:rPr>
          <w:rFonts w:ascii="Arial" w:eastAsia="Arial" w:hAnsi="Arial"/>
          <w:color w:val="000000"/>
          <w:sz w:val="24"/>
        </w:rPr>
        <w:tab/>
        <w:t>[ ]</w:t>
      </w:r>
    </w:p>
    <w:p w14:paraId="11F9DBF8"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Frequency Response above Mandatory requirements</w:t>
      </w:r>
      <w:r w:rsidRPr="00ED2144">
        <w:rPr>
          <w:rFonts w:ascii="Arial" w:eastAsia="Arial" w:hAnsi="Arial"/>
          <w:color w:val="000000"/>
          <w:sz w:val="24"/>
        </w:rPr>
        <w:tab/>
        <w:t>[ ]</w:t>
      </w:r>
    </w:p>
    <w:p w14:paraId="3978724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Demand Reduction / Management</w:t>
      </w:r>
      <w:r w:rsidRPr="00ED2144">
        <w:rPr>
          <w:rFonts w:ascii="Arial" w:eastAsia="Arial" w:hAnsi="Arial"/>
          <w:color w:val="000000"/>
          <w:sz w:val="24"/>
        </w:rPr>
        <w:tab/>
        <w:t>[ ]</w:t>
      </w:r>
    </w:p>
    <w:p w14:paraId="5CC464E1"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Reactive capability above Mandatory requirements</w:t>
      </w:r>
      <w:r w:rsidRPr="00ED2144">
        <w:rPr>
          <w:rFonts w:ascii="Arial" w:eastAsia="Arial" w:hAnsi="Arial"/>
          <w:color w:val="000000"/>
          <w:sz w:val="24"/>
        </w:rPr>
        <w:tab/>
        <w:t>[ ]</w:t>
      </w:r>
    </w:p>
    <w:p w14:paraId="755F0532"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Synchronous Compensation</w:t>
      </w:r>
      <w:r w:rsidRPr="00ED2144">
        <w:rPr>
          <w:rFonts w:ascii="Arial" w:eastAsia="Arial" w:hAnsi="Arial"/>
          <w:color w:val="000000"/>
          <w:sz w:val="24"/>
        </w:rPr>
        <w:tab/>
        <w:t>[ ]</w:t>
      </w:r>
    </w:p>
    <w:p w14:paraId="595739DC"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Black Start Capability</w:t>
      </w:r>
      <w:r w:rsidRPr="00ED2144">
        <w:rPr>
          <w:rFonts w:ascii="Arial" w:eastAsia="Arial" w:hAnsi="Arial"/>
          <w:color w:val="000000"/>
          <w:sz w:val="24"/>
        </w:rPr>
        <w:tab/>
        <w:t>[ ]</w:t>
      </w:r>
    </w:p>
    <w:p w14:paraId="02539FF1"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Emergency Maximum Generation</w:t>
      </w:r>
      <w:r w:rsidRPr="00ED2144">
        <w:rPr>
          <w:rFonts w:ascii="Arial" w:eastAsia="Arial" w:hAnsi="Arial"/>
          <w:color w:val="000000"/>
          <w:sz w:val="24"/>
        </w:rPr>
        <w:tab/>
        <w:t>[ ]</w:t>
      </w:r>
    </w:p>
    <w:p w14:paraId="5D2B8D0F"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Intertrip</w:t>
      </w:r>
      <w:r w:rsidRPr="00ED2144">
        <w:rPr>
          <w:rFonts w:ascii="Arial" w:eastAsia="Arial" w:hAnsi="Arial"/>
          <w:color w:val="000000"/>
          <w:sz w:val="24"/>
        </w:rPr>
        <w:tab/>
        <w:t>[ ]</w:t>
      </w:r>
    </w:p>
    <w:p w14:paraId="6ACF4E3E"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Other (please detail below)</w:t>
      </w:r>
      <w:r w:rsidRPr="00ED2144">
        <w:rPr>
          <w:rFonts w:ascii="Arial" w:eastAsia="Arial" w:hAnsi="Arial"/>
          <w:color w:val="000000"/>
          <w:sz w:val="24"/>
        </w:rPr>
        <w:tab/>
        <w:t>[ ]</w:t>
      </w:r>
    </w:p>
    <w:p w14:paraId="5A2AED40" w14:textId="77777777" w:rsidR="00D21DAF" w:rsidRDefault="00D21DAF">
      <w:pPr>
        <w:sectPr w:rsidR="00D21DAF">
          <w:headerReference w:type="default" r:id="rId19"/>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58261"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6E170" id="Line 10" o:spid="_x0000_s1026" style="position:absolute;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2"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0C5C4" id="Line 9" o:spid="_x0000_s1026" style="position:absolute;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263"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1C703" id="Line 8" o:spid="_x0000_s1026" style="position:absolute;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4"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00518" id="Line 7" o:spid="_x0000_s1026" style="position:absolute;z-index:251658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265"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0A713" id="Line 6" o:spid="_x0000_s1026" style="position:absolute;z-index:251658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headerReference w:type="default" r:id="rId20"/>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5826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337F7" id="Line 5" o:spid="_x0000_s1026" style="position:absolute;z-index:2516582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headerReference w:type="default" r:id="rId21"/>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headerReference w:type="default" r:id="rId22"/>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programme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Construction Started (site mobilisation)</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headerReference w:type="default" r:id="rId23"/>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headerReference w:type="default" r:id="rId24"/>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We authorise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should it be considered 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rsidP="005D1FE3">
      <w:pPr>
        <w:numPr>
          <w:ilvl w:val="0"/>
          <w:numId w:val="14"/>
        </w:numPr>
        <w:tabs>
          <w:tab w:val="clear" w:pos="720"/>
          <w:tab w:val="left" w:pos="864"/>
        </w:tabs>
        <w:spacing w:before="360"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7F87C0DA" w14:textId="28A3510A" w:rsidR="00BC4AD7" w:rsidRPr="00BC4AD7" w:rsidRDefault="00AC08C4" w:rsidP="00502938">
      <w:pPr>
        <w:spacing w:after="360" w:line="273" w:lineRule="exact"/>
        <w:ind w:left="851" w:right="4527"/>
        <w:textAlignment w:val="baseline"/>
        <w:rPr>
          <w:rFonts w:ascii="Arial" w:eastAsia="Arial" w:hAnsi="Arial"/>
          <w:sz w:val="24"/>
        </w:rPr>
      </w:pPr>
      <w:r>
        <w:rPr>
          <w:rFonts w:ascii="Arial" w:eastAsia="Arial" w:hAnsi="Arial"/>
          <w:color w:val="000000"/>
          <w:sz w:val="24"/>
        </w:rPr>
        <w:t xml:space="preserve">[Please </w:t>
      </w:r>
      <w:r w:rsidRPr="00BC4AD7">
        <w:rPr>
          <w:rFonts w:ascii="Arial" w:eastAsia="Arial" w:hAnsi="Arial"/>
          <w:sz w:val="24"/>
        </w:rPr>
        <w:t xml:space="preserve">tick correct option]. </w:t>
      </w:r>
    </w:p>
    <w:p w14:paraId="15FE5D04" w14:textId="77777777" w:rsidR="00BC4AD7" w:rsidRPr="00BC4AD7" w:rsidRDefault="00BC4AD7" w:rsidP="005D1FE3">
      <w:pPr>
        <w:spacing w:after="480" w:line="273" w:lineRule="exact"/>
        <w:ind w:left="851" w:right="-9" w:hanging="709"/>
        <w:textAlignment w:val="baseline"/>
        <w:rPr>
          <w:rFonts w:ascii="Arial" w:hAnsi="Arial" w:cs="Arial"/>
          <w:sz w:val="24"/>
          <w:szCs w:val="24"/>
        </w:rPr>
      </w:pPr>
      <w:r w:rsidRPr="00BC4AD7">
        <w:rPr>
          <w:rFonts w:ascii="Arial" w:eastAsia="Arial" w:hAnsi="Arial"/>
          <w:sz w:val="24"/>
        </w:rPr>
        <w:t>8.</w:t>
      </w:r>
      <w:r w:rsidRPr="00BC4AD7">
        <w:rPr>
          <w:rFonts w:ascii="Arial" w:eastAsia="Arial" w:hAnsi="Arial"/>
          <w:sz w:val="24"/>
        </w:rPr>
        <w:tab/>
      </w:r>
      <w:r w:rsidRPr="00BC4AD7">
        <w:rPr>
          <w:rFonts w:ascii="Arial" w:hAnsi="Arial" w:cs="Arial"/>
          <w:sz w:val="24"/>
          <w:szCs w:val="24"/>
        </w:rPr>
        <w:t>We confirm that this is an application for a:</w:t>
      </w:r>
    </w:p>
    <w:p w14:paraId="5A4312A1" w14:textId="2C1C19AB" w:rsidR="00BC4AD7" w:rsidRPr="00BC4AD7" w:rsidRDefault="00BC4AD7" w:rsidP="002C0AAF">
      <w:pPr>
        <w:spacing w:line="273" w:lineRule="exact"/>
        <w:ind w:left="851" w:right="2543"/>
        <w:textAlignment w:val="baseline"/>
        <w:rPr>
          <w:rFonts w:ascii="Arial" w:eastAsia="Arial" w:hAnsi="Arial" w:cs="Arial"/>
          <w:sz w:val="24"/>
          <w:szCs w:val="24"/>
        </w:rPr>
      </w:pPr>
      <w:r w:rsidRPr="00BC4AD7">
        <w:rPr>
          <w:rFonts w:ascii="Arial" w:hAnsi="Arial" w:cs="Arial"/>
          <w:b/>
          <w:bCs/>
          <w:sz w:val="24"/>
          <w:szCs w:val="24"/>
        </w:rPr>
        <w:t>Gate 1 Offer</w:t>
      </w:r>
      <w:r w:rsidRPr="00BC4AD7">
        <w:rPr>
          <w:rFonts w:ascii="Arial" w:hAnsi="Arial" w:cs="Arial"/>
          <w:sz w:val="24"/>
          <w:szCs w:val="24"/>
        </w:rPr>
        <w:t xml:space="preserve"> </w:t>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Pr="00BC4AD7">
        <w:rPr>
          <w:rFonts w:ascii="Arial" w:hAnsi="Arial" w:cs="Arial"/>
          <w:sz w:val="24"/>
          <w:szCs w:val="24"/>
        </w:rPr>
        <w:t>[  ]</w:t>
      </w:r>
    </w:p>
    <w:p w14:paraId="5A2EA2D2" w14:textId="1C525509" w:rsidR="00BC4AD7" w:rsidRPr="00BC4AD7" w:rsidRDefault="00BC4AD7" w:rsidP="005D1FE3">
      <w:pPr>
        <w:pStyle w:val="BodyText"/>
        <w:spacing w:after="120"/>
        <w:ind w:left="851"/>
        <w:jc w:val="both"/>
        <w:rPr>
          <w:rFonts w:ascii="Arial" w:hAnsi="Arial" w:cs="Arial"/>
          <w:sz w:val="24"/>
          <w:szCs w:val="24"/>
        </w:rPr>
      </w:pPr>
      <w:r w:rsidRPr="00BC4AD7">
        <w:rPr>
          <w:rFonts w:ascii="Arial" w:hAnsi="Arial" w:cs="Arial"/>
          <w:b/>
          <w:bCs/>
          <w:sz w:val="24"/>
          <w:szCs w:val="24"/>
        </w:rPr>
        <w:t>Gate 2 Offer</w:t>
      </w:r>
      <w:r w:rsidRPr="00BC4AD7">
        <w:rPr>
          <w:rFonts w:ascii="Arial" w:hAnsi="Arial" w:cs="Arial"/>
          <w:sz w:val="24"/>
          <w:szCs w:val="24"/>
        </w:rPr>
        <w:t xml:space="preserve">  </w:t>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002C0AAF">
        <w:rPr>
          <w:rFonts w:ascii="Arial" w:hAnsi="Arial" w:cs="Arial"/>
          <w:sz w:val="24"/>
          <w:szCs w:val="24"/>
        </w:rPr>
        <w:tab/>
      </w:r>
      <w:r w:rsidRPr="00BC4AD7">
        <w:rPr>
          <w:rFonts w:ascii="Arial" w:hAnsi="Arial" w:cs="Arial"/>
          <w:sz w:val="24"/>
          <w:szCs w:val="24"/>
        </w:rPr>
        <w:t>[  ]</w:t>
      </w:r>
    </w:p>
    <w:p w14:paraId="1FAC3951" w14:textId="536B3BEE" w:rsidR="00BC4AD7" w:rsidRDefault="00BC4AD7" w:rsidP="00BC4AD7">
      <w:pPr>
        <w:pStyle w:val="BodyText"/>
        <w:ind w:left="851"/>
        <w:jc w:val="both"/>
        <w:rPr>
          <w:rFonts w:ascii="Arial" w:hAnsi="Arial" w:cs="Arial"/>
          <w:sz w:val="24"/>
          <w:szCs w:val="24"/>
        </w:rPr>
      </w:pPr>
      <w:r w:rsidRPr="00BC4AD7">
        <w:rPr>
          <w:rFonts w:ascii="Arial" w:hAnsi="Arial" w:cs="Arial"/>
          <w:sz w:val="24"/>
          <w:szCs w:val="24"/>
        </w:rPr>
        <w:t>Please tick correct option</w:t>
      </w:r>
    </w:p>
    <w:p w14:paraId="4FFBCC85" w14:textId="73DCB7D9" w:rsidR="0031057A" w:rsidRPr="00654E46" w:rsidRDefault="00CE7BD5" w:rsidP="00842574">
      <w:pPr>
        <w:pStyle w:val="BodyText"/>
        <w:ind w:left="720" w:hanging="720"/>
        <w:jc w:val="both"/>
        <w:rPr>
          <w:rFonts w:cs="Arial"/>
        </w:rPr>
      </w:pPr>
      <w:r>
        <w:rPr>
          <w:rFonts w:ascii="Arial" w:hAnsi="Arial" w:cs="Arial"/>
          <w:sz w:val="24"/>
          <w:szCs w:val="24"/>
        </w:rPr>
        <w:t>9.</w:t>
      </w:r>
      <w:r>
        <w:rPr>
          <w:rFonts w:ascii="Arial" w:hAnsi="Arial" w:cs="Arial"/>
          <w:sz w:val="24"/>
          <w:szCs w:val="24"/>
        </w:rPr>
        <w:tab/>
      </w:r>
      <w:r w:rsidR="00842574" w:rsidRPr="00502938">
        <w:rPr>
          <w:rFonts w:ascii="Arial" w:hAnsi="Arial" w:cs="Arial"/>
          <w:sz w:val="24"/>
          <w:szCs w:val="24"/>
        </w:rPr>
        <w:t xml:space="preserve">Where the </w:t>
      </w:r>
      <w:r w:rsidR="00842574" w:rsidRPr="00502938">
        <w:rPr>
          <w:rFonts w:ascii="Arial" w:hAnsi="Arial" w:cs="Arial"/>
          <w:b/>
          <w:bCs/>
          <w:sz w:val="24"/>
          <w:szCs w:val="24"/>
        </w:rPr>
        <w:t>Application</w:t>
      </w:r>
      <w:r w:rsidR="00842574" w:rsidRPr="00502938">
        <w:rPr>
          <w:rFonts w:ascii="Arial" w:hAnsi="Arial" w:cs="Arial"/>
          <w:sz w:val="24"/>
          <w:szCs w:val="24"/>
        </w:rPr>
        <w:t xml:space="preserve"> is in respect of a </w:t>
      </w:r>
      <w:r w:rsidR="00842574" w:rsidRPr="00502938">
        <w:rPr>
          <w:rFonts w:ascii="Arial" w:hAnsi="Arial" w:cs="Arial"/>
          <w:b/>
          <w:bCs/>
          <w:sz w:val="24"/>
          <w:szCs w:val="24"/>
        </w:rPr>
        <w:t>Large Embedded Generator</w:t>
      </w:r>
      <w:r w:rsidR="00842574" w:rsidRPr="00B73EBD">
        <w:rPr>
          <w:rFonts w:ascii="Arial" w:hAnsi="Arial" w:cs="Arial"/>
          <w:sz w:val="24"/>
          <w:szCs w:val="24"/>
        </w:rPr>
        <w:t xml:space="preserve">, </w:t>
      </w:r>
      <w:r w:rsidR="00842574" w:rsidRPr="00502938">
        <w:rPr>
          <w:rFonts w:ascii="Arial" w:hAnsi="Arial" w:cs="Arial"/>
          <w:sz w:val="24"/>
          <w:szCs w:val="24"/>
        </w:rPr>
        <w:t>i</w:t>
      </w:r>
      <w:r w:rsidR="0031057A" w:rsidRPr="00502938">
        <w:rPr>
          <w:rFonts w:ascii="Arial" w:hAnsi="Arial" w:cs="Arial"/>
          <w:sz w:val="24"/>
          <w:szCs w:val="24"/>
        </w:rPr>
        <w:t xml:space="preserve">f this was to be considered by </w:t>
      </w:r>
      <w:r w:rsidR="0031057A" w:rsidRPr="00502938">
        <w:rPr>
          <w:rFonts w:ascii="Arial" w:hAnsi="Arial" w:cs="Arial"/>
          <w:b/>
          <w:bCs/>
          <w:sz w:val="24"/>
          <w:szCs w:val="24"/>
        </w:rPr>
        <w:t>The Company</w:t>
      </w:r>
      <w:r w:rsidR="0031057A" w:rsidRPr="00502938">
        <w:rPr>
          <w:rFonts w:ascii="Arial" w:hAnsi="Arial" w:cs="Arial"/>
          <w:sz w:val="24"/>
          <w:szCs w:val="24"/>
        </w:rPr>
        <w:t xml:space="preserve">, we would/would not be interested in </w:t>
      </w:r>
      <w:r w:rsidR="0031057A" w:rsidRPr="00502938">
        <w:rPr>
          <w:rFonts w:ascii="Arial" w:hAnsi="Arial" w:cs="Arial"/>
          <w:b/>
          <w:bCs/>
          <w:sz w:val="24"/>
          <w:szCs w:val="24"/>
        </w:rPr>
        <w:t>Reservation</w:t>
      </w:r>
      <w:r w:rsidR="0031057A" w:rsidRPr="00502938">
        <w:rPr>
          <w:rFonts w:ascii="Arial" w:hAnsi="Arial" w:cs="Arial"/>
          <w:sz w:val="24"/>
          <w:szCs w:val="24"/>
        </w:rPr>
        <w:t>. [delete as appropriate]</w:t>
      </w:r>
      <w:ins w:id="5" w:author="Tammy Meek [NESO]" w:date="2025-09-04T11:09:00Z" w16du:dateUtc="2025-09-04T10:09:00Z">
        <w:r w:rsidR="00CC45F6">
          <w:rPr>
            <w:rFonts w:ascii="Arial" w:hAnsi="Arial" w:cs="Arial"/>
            <w:sz w:val="24"/>
            <w:szCs w:val="24"/>
          </w:rPr>
          <w:t>.</w:t>
        </w:r>
      </w:ins>
    </w:p>
    <w:p w14:paraId="5723DF0D" w14:textId="77777777" w:rsidR="00BC4AD7" w:rsidRPr="00BC4AD7" w:rsidRDefault="00BC4AD7" w:rsidP="00BC4AD7">
      <w:pPr>
        <w:pStyle w:val="BodyText"/>
        <w:ind w:left="851"/>
        <w:jc w:val="both"/>
        <w:rPr>
          <w:rFonts w:ascii="Arial" w:hAnsi="Arial" w:cs="Arial"/>
          <w:sz w:val="24"/>
          <w:szCs w:val="24"/>
        </w:rPr>
      </w:pPr>
    </w:p>
    <w:p w14:paraId="4AE6178D" w14:textId="39E84BAF" w:rsidR="00D21DAF" w:rsidRPr="00BC4AD7" w:rsidRDefault="00AC08C4">
      <w:pPr>
        <w:spacing w:after="1021" w:line="273" w:lineRule="exact"/>
        <w:ind w:left="144" w:right="5760"/>
        <w:textAlignment w:val="baseline"/>
        <w:rPr>
          <w:rFonts w:ascii="Arial" w:eastAsia="Arial" w:hAnsi="Arial"/>
          <w:sz w:val="24"/>
        </w:rPr>
      </w:pPr>
      <w:r w:rsidRPr="00BC4AD7">
        <w:rPr>
          <w:rFonts w:ascii="Arial" w:eastAsia="Arial" w:hAnsi="Arial"/>
          <w:sz w:val="24"/>
        </w:rPr>
        <w:t>SIGNED BY:</w:t>
      </w:r>
    </w:p>
    <w:p w14:paraId="78225D54" w14:textId="70F05B8C" w:rsidR="00D21DAF" w:rsidRDefault="00AC08C4">
      <w:pPr>
        <w:spacing w:before="85" w:line="276" w:lineRule="exact"/>
        <w:ind w:left="144"/>
        <w:textAlignment w:val="baseline"/>
        <w:rPr>
          <w:rFonts w:ascii="Arial" w:eastAsia="Arial" w:hAnsi="Arial"/>
          <w:color w:val="000000"/>
          <w:sz w:val="24"/>
        </w:rPr>
      </w:pPr>
      <w:r>
        <w:rPr>
          <w:rFonts w:ascii="Arial" w:eastAsia="Arial" w:hAnsi="Arial"/>
          <w:color w:val="000000"/>
          <w:sz w:val="24"/>
        </w:rPr>
        <w:t xml:space="preserve">For and on behalf of the </w:t>
      </w:r>
      <w:r>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6C1DE563" w14:textId="77777777" w:rsidR="00356737" w:rsidRDefault="00356737">
      <w:pPr>
        <w:spacing w:before="123" w:line="276" w:lineRule="exact"/>
        <w:jc w:val="center"/>
        <w:textAlignment w:val="baseline"/>
        <w:rPr>
          <w:rFonts w:ascii="Arial" w:eastAsia="Arial" w:hAnsi="Arial"/>
          <w:b/>
          <w:color w:val="000000"/>
          <w:spacing w:val="-1"/>
          <w:sz w:val="24"/>
        </w:rPr>
      </w:pPr>
    </w:p>
    <w:p w14:paraId="50F20EE8" w14:textId="33C6C91B"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headerReference w:type="default" r:id="rId25"/>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BD322" w14:textId="77777777" w:rsidR="00EE6BCB" w:rsidRDefault="00EE6BCB" w:rsidP="00406F4C">
      <w:r>
        <w:separator/>
      </w:r>
    </w:p>
  </w:endnote>
  <w:endnote w:type="continuationSeparator" w:id="0">
    <w:p w14:paraId="0A71B93F" w14:textId="77777777" w:rsidR="00EE6BCB" w:rsidRDefault="00EE6BCB"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B86D1" w14:textId="55995928" w:rsidR="00BC46AB" w:rsidRPr="00BC46AB" w:rsidRDefault="00BC46AB" w:rsidP="00BC46AB">
    <w:pPr>
      <w:pStyle w:val="Footer"/>
      <w:jc w:val="right"/>
      <w:rPr>
        <w:rFonts w:ascii="Arial" w:hAnsi="Arial" w:cs="Arial"/>
        <w:sz w:val="20"/>
        <w:szCs w:val="20"/>
      </w:rPr>
    </w:pPr>
    <w:r w:rsidRPr="00BC46AB">
      <w:rPr>
        <w:rFonts w:ascii="Arial" w:hAnsi="Arial" w:cs="Arial"/>
        <w:sz w:val="20"/>
        <w:szCs w:val="20"/>
      </w:rPr>
      <w:t>V1.1</w:t>
    </w:r>
    <w:ins w:id="2" w:author="Tammy Meek [NESO]" w:date="2025-09-04T11:09:00Z" w16du:dateUtc="2025-09-04T10:09:00Z">
      <w:r w:rsidR="00CC45F6">
        <w:rPr>
          <w:rFonts w:ascii="Arial" w:hAnsi="Arial" w:cs="Arial"/>
          <w:sz w:val="20"/>
          <w:szCs w:val="20"/>
        </w:rPr>
        <w:t>[ ]</w:t>
      </w:r>
    </w:ins>
    <w:del w:id="3" w:author="Tammy Meek [NESO]" w:date="2025-09-04T11:09:00Z" w16du:dateUtc="2025-09-04T10:09:00Z">
      <w:r w:rsidRPr="00BC46AB" w:rsidDel="00CC45F6">
        <w:rPr>
          <w:rFonts w:ascii="Arial" w:hAnsi="Arial" w:cs="Arial"/>
          <w:sz w:val="20"/>
          <w:szCs w:val="20"/>
        </w:rPr>
        <w:delText>3</w:delText>
      </w:r>
    </w:del>
    <w:r w:rsidRPr="00BC46AB">
      <w:rPr>
        <w:rFonts w:ascii="Arial" w:hAnsi="Arial" w:cs="Arial"/>
        <w:sz w:val="20"/>
        <w:szCs w:val="20"/>
      </w:rPr>
      <w:t xml:space="preserve"> </w:t>
    </w:r>
    <w:del w:id="4" w:author="Tammy Meek [NESO]" w:date="2025-09-04T11:09:00Z" w16du:dateUtc="2025-09-04T10:09:00Z">
      <w:r w:rsidRPr="00BC46AB" w:rsidDel="00CC45F6">
        <w:rPr>
          <w:rFonts w:ascii="Arial" w:hAnsi="Arial" w:cs="Arial"/>
          <w:sz w:val="20"/>
          <w:szCs w:val="20"/>
        </w:rPr>
        <w:delText>10 June</w:delText>
      </w:r>
    </w:del>
    <w:r w:rsidRPr="00BC46AB">
      <w:rPr>
        <w:rFonts w:ascii="Arial" w:hAnsi="Arial" w:cs="Arial"/>
        <w:sz w:val="20"/>
        <w:szCs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B32DF" w14:textId="77777777" w:rsidR="00EE6BCB" w:rsidRDefault="00EE6BCB" w:rsidP="00406F4C">
      <w:r>
        <w:separator/>
      </w:r>
    </w:p>
  </w:footnote>
  <w:footnote w:type="continuationSeparator" w:id="0">
    <w:p w14:paraId="6C66603E" w14:textId="77777777" w:rsidR="00EE6BCB" w:rsidRDefault="00EE6BCB" w:rsidP="0040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75FA64BA" w14:textId="77777777" w:rsidTr="00C76B85">
      <w:trPr>
        <w:trHeight w:val="300"/>
      </w:trPr>
      <w:tc>
        <w:tcPr>
          <w:tcW w:w="2880" w:type="dxa"/>
        </w:tcPr>
        <w:p w14:paraId="7DB0437B" w14:textId="5ED9C6AD" w:rsidR="50F05663" w:rsidRDefault="50F05663" w:rsidP="00C76B85">
          <w:pPr>
            <w:pStyle w:val="Header"/>
            <w:ind w:left="-115"/>
          </w:pPr>
        </w:p>
      </w:tc>
      <w:tc>
        <w:tcPr>
          <w:tcW w:w="2880" w:type="dxa"/>
        </w:tcPr>
        <w:p w14:paraId="7F5CEFF4" w14:textId="6579FD83" w:rsidR="50F05663" w:rsidRDefault="50F05663" w:rsidP="00C76B85">
          <w:pPr>
            <w:pStyle w:val="Header"/>
            <w:jc w:val="center"/>
          </w:pPr>
        </w:p>
      </w:tc>
      <w:tc>
        <w:tcPr>
          <w:tcW w:w="2880" w:type="dxa"/>
        </w:tcPr>
        <w:p w14:paraId="33844B95" w14:textId="7106D0BC" w:rsidR="50F05663" w:rsidRDefault="50F05663" w:rsidP="00C76B85">
          <w:pPr>
            <w:pStyle w:val="Header"/>
            <w:ind w:right="-115"/>
            <w:jc w:val="right"/>
          </w:pPr>
        </w:p>
      </w:tc>
    </w:tr>
  </w:tbl>
  <w:p w14:paraId="7950F8C5" w14:textId="0582BB2D" w:rsidR="50F05663" w:rsidRDefault="50F05663" w:rsidP="00C76B8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5D68FB09" w14:textId="77777777" w:rsidTr="00C76B85">
      <w:trPr>
        <w:trHeight w:val="300"/>
      </w:trPr>
      <w:tc>
        <w:tcPr>
          <w:tcW w:w="2560" w:type="dxa"/>
        </w:tcPr>
        <w:p w14:paraId="1050F236" w14:textId="7F09E464" w:rsidR="50F05663" w:rsidRDefault="50F05663" w:rsidP="00C76B85">
          <w:pPr>
            <w:pStyle w:val="Header"/>
            <w:ind w:left="-115"/>
          </w:pPr>
        </w:p>
      </w:tc>
      <w:tc>
        <w:tcPr>
          <w:tcW w:w="2560" w:type="dxa"/>
        </w:tcPr>
        <w:p w14:paraId="710CBB4E" w14:textId="52DDFC15" w:rsidR="50F05663" w:rsidRDefault="50F05663" w:rsidP="00C76B85">
          <w:pPr>
            <w:pStyle w:val="Header"/>
            <w:jc w:val="center"/>
          </w:pPr>
        </w:p>
      </w:tc>
      <w:tc>
        <w:tcPr>
          <w:tcW w:w="2560" w:type="dxa"/>
        </w:tcPr>
        <w:p w14:paraId="0B091C5A" w14:textId="621E0338" w:rsidR="50F05663" w:rsidRDefault="50F05663" w:rsidP="00C76B85">
          <w:pPr>
            <w:pStyle w:val="Header"/>
            <w:ind w:right="-115"/>
            <w:jc w:val="right"/>
          </w:pPr>
        </w:p>
      </w:tc>
    </w:tr>
  </w:tbl>
  <w:p w14:paraId="35C20C96" w14:textId="56689561" w:rsidR="50F05663" w:rsidRDefault="50F05663" w:rsidP="00C76B8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13AC6E10" w14:textId="77777777" w:rsidTr="00C76B85">
      <w:trPr>
        <w:trHeight w:val="300"/>
      </w:trPr>
      <w:tc>
        <w:tcPr>
          <w:tcW w:w="2560" w:type="dxa"/>
        </w:tcPr>
        <w:p w14:paraId="08475FB4" w14:textId="2DB46D6D" w:rsidR="50F05663" w:rsidRDefault="50F05663" w:rsidP="00C76B85">
          <w:pPr>
            <w:pStyle w:val="Header"/>
            <w:ind w:left="-115"/>
          </w:pPr>
        </w:p>
      </w:tc>
      <w:tc>
        <w:tcPr>
          <w:tcW w:w="2560" w:type="dxa"/>
        </w:tcPr>
        <w:p w14:paraId="50EB6FA3" w14:textId="1E13B8C5" w:rsidR="50F05663" w:rsidRDefault="50F05663" w:rsidP="00C76B85">
          <w:pPr>
            <w:pStyle w:val="Header"/>
            <w:jc w:val="center"/>
          </w:pPr>
        </w:p>
      </w:tc>
      <w:tc>
        <w:tcPr>
          <w:tcW w:w="2560" w:type="dxa"/>
        </w:tcPr>
        <w:p w14:paraId="39DBEDE3" w14:textId="2377B598" w:rsidR="50F05663" w:rsidRDefault="50F05663" w:rsidP="00C76B85">
          <w:pPr>
            <w:pStyle w:val="Header"/>
            <w:ind w:right="-115"/>
            <w:jc w:val="right"/>
          </w:pPr>
        </w:p>
      </w:tc>
    </w:tr>
  </w:tbl>
  <w:p w14:paraId="23EB710F" w14:textId="20064B0A" w:rsidR="50F05663" w:rsidRDefault="50F05663" w:rsidP="00C76B8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7C19EAEF" w14:textId="77777777" w:rsidTr="00C76B85">
      <w:trPr>
        <w:trHeight w:val="300"/>
      </w:trPr>
      <w:tc>
        <w:tcPr>
          <w:tcW w:w="2925" w:type="dxa"/>
        </w:tcPr>
        <w:p w14:paraId="5185270D" w14:textId="6F031385" w:rsidR="50F05663" w:rsidRDefault="50F05663" w:rsidP="00C76B85">
          <w:pPr>
            <w:pStyle w:val="Header"/>
            <w:ind w:left="-115"/>
          </w:pPr>
        </w:p>
      </w:tc>
      <w:tc>
        <w:tcPr>
          <w:tcW w:w="2925" w:type="dxa"/>
        </w:tcPr>
        <w:p w14:paraId="4B1C843C" w14:textId="7ADB1B17" w:rsidR="50F05663" w:rsidRDefault="50F05663" w:rsidP="00C76B85">
          <w:pPr>
            <w:pStyle w:val="Header"/>
            <w:jc w:val="center"/>
          </w:pPr>
        </w:p>
      </w:tc>
      <w:tc>
        <w:tcPr>
          <w:tcW w:w="2925" w:type="dxa"/>
        </w:tcPr>
        <w:p w14:paraId="06E78920" w14:textId="69DBD439" w:rsidR="50F05663" w:rsidRDefault="50F05663" w:rsidP="00C76B85">
          <w:pPr>
            <w:pStyle w:val="Header"/>
            <w:ind w:right="-115"/>
            <w:jc w:val="right"/>
          </w:pPr>
        </w:p>
      </w:tc>
    </w:tr>
  </w:tbl>
  <w:p w14:paraId="052FC4A0" w14:textId="5507D6E7" w:rsidR="50F05663" w:rsidRDefault="50F05663" w:rsidP="00C76B8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376E3156" w14:textId="77777777" w:rsidTr="00C76B85">
      <w:trPr>
        <w:trHeight w:val="300"/>
      </w:trPr>
      <w:tc>
        <w:tcPr>
          <w:tcW w:w="2925" w:type="dxa"/>
        </w:tcPr>
        <w:p w14:paraId="6FDF1520" w14:textId="3F42B5D0" w:rsidR="50F05663" w:rsidRDefault="50F05663" w:rsidP="00C76B85">
          <w:pPr>
            <w:pStyle w:val="Header"/>
            <w:ind w:left="-115"/>
          </w:pPr>
        </w:p>
      </w:tc>
      <w:tc>
        <w:tcPr>
          <w:tcW w:w="2925" w:type="dxa"/>
        </w:tcPr>
        <w:p w14:paraId="2831237C" w14:textId="14B17E2C" w:rsidR="50F05663" w:rsidRDefault="50F05663" w:rsidP="00C76B85">
          <w:pPr>
            <w:pStyle w:val="Header"/>
            <w:jc w:val="center"/>
          </w:pPr>
        </w:p>
      </w:tc>
      <w:tc>
        <w:tcPr>
          <w:tcW w:w="2925" w:type="dxa"/>
        </w:tcPr>
        <w:p w14:paraId="3C1D8F1F" w14:textId="393B5F44" w:rsidR="50F05663" w:rsidRDefault="50F05663" w:rsidP="00C76B85">
          <w:pPr>
            <w:pStyle w:val="Header"/>
            <w:ind w:right="-115"/>
            <w:jc w:val="right"/>
          </w:pPr>
        </w:p>
      </w:tc>
    </w:tr>
  </w:tbl>
  <w:p w14:paraId="7B7E5314" w14:textId="695CB8B4" w:rsidR="50F05663" w:rsidRDefault="50F05663" w:rsidP="00C76B8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141D6448" w14:textId="77777777" w:rsidTr="00C76B85">
      <w:trPr>
        <w:trHeight w:val="300"/>
      </w:trPr>
      <w:tc>
        <w:tcPr>
          <w:tcW w:w="2925" w:type="dxa"/>
        </w:tcPr>
        <w:p w14:paraId="2153D8D8" w14:textId="2C76EC33" w:rsidR="50F05663" w:rsidRDefault="50F05663" w:rsidP="00C76B85">
          <w:pPr>
            <w:pStyle w:val="Header"/>
            <w:ind w:left="-115"/>
          </w:pPr>
        </w:p>
      </w:tc>
      <w:tc>
        <w:tcPr>
          <w:tcW w:w="2925" w:type="dxa"/>
        </w:tcPr>
        <w:p w14:paraId="52275349" w14:textId="654E32DB" w:rsidR="50F05663" w:rsidRDefault="50F05663" w:rsidP="00C76B85">
          <w:pPr>
            <w:pStyle w:val="Header"/>
            <w:jc w:val="center"/>
          </w:pPr>
        </w:p>
      </w:tc>
      <w:tc>
        <w:tcPr>
          <w:tcW w:w="2925" w:type="dxa"/>
        </w:tcPr>
        <w:p w14:paraId="77F80F0B" w14:textId="6F063920" w:rsidR="50F05663" w:rsidRDefault="50F05663" w:rsidP="00C76B85">
          <w:pPr>
            <w:pStyle w:val="Header"/>
            <w:ind w:right="-115"/>
            <w:jc w:val="right"/>
          </w:pPr>
        </w:p>
      </w:tc>
    </w:tr>
  </w:tbl>
  <w:p w14:paraId="39F9345B" w14:textId="30115AE5" w:rsidR="50F05663" w:rsidRDefault="50F05663" w:rsidP="00C76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200"/>
      <w:gridCol w:w="1200"/>
      <w:gridCol w:w="1200"/>
    </w:tblGrid>
    <w:tr w:rsidR="50F05663" w14:paraId="56546350" w14:textId="77777777" w:rsidTr="00C76B85">
      <w:trPr>
        <w:trHeight w:val="300"/>
      </w:trPr>
      <w:tc>
        <w:tcPr>
          <w:tcW w:w="1200" w:type="dxa"/>
        </w:tcPr>
        <w:p w14:paraId="3FB78E25" w14:textId="7786B63C" w:rsidR="50F05663" w:rsidRDefault="50F05663" w:rsidP="00C76B85">
          <w:pPr>
            <w:pStyle w:val="Header"/>
            <w:ind w:left="-115"/>
          </w:pPr>
        </w:p>
      </w:tc>
      <w:tc>
        <w:tcPr>
          <w:tcW w:w="1200" w:type="dxa"/>
        </w:tcPr>
        <w:p w14:paraId="213B848D" w14:textId="54BD38CB" w:rsidR="50F05663" w:rsidRDefault="50F05663" w:rsidP="00C76B85">
          <w:pPr>
            <w:pStyle w:val="Header"/>
            <w:jc w:val="center"/>
          </w:pPr>
        </w:p>
      </w:tc>
      <w:tc>
        <w:tcPr>
          <w:tcW w:w="1200" w:type="dxa"/>
        </w:tcPr>
        <w:p w14:paraId="0C617C72" w14:textId="5E06A264" w:rsidR="50F05663" w:rsidRDefault="50F05663" w:rsidP="00C76B85">
          <w:pPr>
            <w:pStyle w:val="Header"/>
            <w:ind w:right="-115"/>
            <w:jc w:val="right"/>
          </w:pPr>
        </w:p>
      </w:tc>
    </w:tr>
  </w:tbl>
  <w:p w14:paraId="380A8F8D" w14:textId="5768029F" w:rsidR="50F05663" w:rsidRDefault="50F05663" w:rsidP="00C76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670"/>
      <w:gridCol w:w="670"/>
      <w:gridCol w:w="670"/>
    </w:tblGrid>
    <w:tr w:rsidR="50F05663" w14:paraId="6F9B1427" w14:textId="77777777" w:rsidTr="00C76B85">
      <w:trPr>
        <w:trHeight w:val="300"/>
      </w:trPr>
      <w:tc>
        <w:tcPr>
          <w:tcW w:w="670" w:type="dxa"/>
        </w:tcPr>
        <w:p w14:paraId="7FA8F076" w14:textId="0FE00940" w:rsidR="50F05663" w:rsidRDefault="50F05663" w:rsidP="00C76B85">
          <w:pPr>
            <w:pStyle w:val="Header"/>
            <w:ind w:left="-115"/>
          </w:pPr>
        </w:p>
      </w:tc>
      <w:tc>
        <w:tcPr>
          <w:tcW w:w="670" w:type="dxa"/>
        </w:tcPr>
        <w:p w14:paraId="5DE8C47C" w14:textId="25BACC29" w:rsidR="50F05663" w:rsidRDefault="50F05663" w:rsidP="00C76B85">
          <w:pPr>
            <w:pStyle w:val="Header"/>
            <w:jc w:val="center"/>
          </w:pPr>
        </w:p>
      </w:tc>
      <w:tc>
        <w:tcPr>
          <w:tcW w:w="670" w:type="dxa"/>
        </w:tcPr>
        <w:p w14:paraId="0E9AE779" w14:textId="03631536" w:rsidR="50F05663" w:rsidRDefault="50F05663" w:rsidP="00C76B85">
          <w:pPr>
            <w:pStyle w:val="Header"/>
            <w:ind w:right="-115"/>
            <w:jc w:val="right"/>
          </w:pPr>
        </w:p>
      </w:tc>
    </w:tr>
  </w:tbl>
  <w:p w14:paraId="36D6A189" w14:textId="24EBA5C8" w:rsidR="50F05663" w:rsidRDefault="50F05663" w:rsidP="00C76B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55636435" w14:textId="77777777" w:rsidTr="00C76B85">
      <w:trPr>
        <w:trHeight w:val="300"/>
      </w:trPr>
      <w:tc>
        <w:tcPr>
          <w:tcW w:w="2880" w:type="dxa"/>
        </w:tcPr>
        <w:p w14:paraId="6BD6E5AB" w14:textId="10B0CD5C" w:rsidR="50F05663" w:rsidRDefault="50F05663" w:rsidP="00C76B85">
          <w:pPr>
            <w:pStyle w:val="Header"/>
            <w:ind w:left="-115"/>
          </w:pPr>
        </w:p>
      </w:tc>
      <w:tc>
        <w:tcPr>
          <w:tcW w:w="2880" w:type="dxa"/>
        </w:tcPr>
        <w:p w14:paraId="28B40DB7" w14:textId="68290247" w:rsidR="50F05663" w:rsidRDefault="50F05663" w:rsidP="00C76B85">
          <w:pPr>
            <w:pStyle w:val="Header"/>
            <w:jc w:val="center"/>
          </w:pPr>
        </w:p>
      </w:tc>
      <w:tc>
        <w:tcPr>
          <w:tcW w:w="2880" w:type="dxa"/>
        </w:tcPr>
        <w:p w14:paraId="736D7B3A" w14:textId="42E31F6F" w:rsidR="50F05663" w:rsidRDefault="50F05663" w:rsidP="00C76B85">
          <w:pPr>
            <w:pStyle w:val="Header"/>
            <w:ind w:right="-115"/>
            <w:jc w:val="right"/>
          </w:pPr>
        </w:p>
      </w:tc>
    </w:tr>
  </w:tbl>
  <w:p w14:paraId="700C877A" w14:textId="15C4F6D5" w:rsidR="50F05663" w:rsidRDefault="50F05663" w:rsidP="00C76B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0F05663" w14:paraId="21A2C423" w14:textId="77777777" w:rsidTr="00C76B85">
      <w:trPr>
        <w:trHeight w:val="300"/>
      </w:trPr>
      <w:tc>
        <w:tcPr>
          <w:tcW w:w="2880" w:type="dxa"/>
        </w:tcPr>
        <w:p w14:paraId="5BBB37BE" w14:textId="302A3295" w:rsidR="50F05663" w:rsidRDefault="50F05663" w:rsidP="00C76B85">
          <w:pPr>
            <w:pStyle w:val="Header"/>
            <w:ind w:left="-115"/>
          </w:pPr>
        </w:p>
      </w:tc>
      <w:tc>
        <w:tcPr>
          <w:tcW w:w="2880" w:type="dxa"/>
        </w:tcPr>
        <w:p w14:paraId="748F6605" w14:textId="5A6E31D2" w:rsidR="50F05663" w:rsidRDefault="50F05663" w:rsidP="00C76B85">
          <w:pPr>
            <w:pStyle w:val="Header"/>
            <w:jc w:val="center"/>
          </w:pPr>
        </w:p>
      </w:tc>
      <w:tc>
        <w:tcPr>
          <w:tcW w:w="2880" w:type="dxa"/>
        </w:tcPr>
        <w:p w14:paraId="542DE77F" w14:textId="56F41267" w:rsidR="50F05663" w:rsidRDefault="50F05663" w:rsidP="00C76B85">
          <w:pPr>
            <w:pStyle w:val="Header"/>
            <w:ind w:right="-115"/>
            <w:jc w:val="right"/>
          </w:pPr>
        </w:p>
      </w:tc>
    </w:tr>
  </w:tbl>
  <w:p w14:paraId="782675E6" w14:textId="6048B28C" w:rsidR="50F05663" w:rsidRDefault="50F05663" w:rsidP="00C76B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0"/>
      <w:gridCol w:w="2560"/>
      <w:gridCol w:w="2560"/>
    </w:tblGrid>
    <w:tr w:rsidR="50F05663" w14:paraId="5577CF25" w14:textId="77777777" w:rsidTr="00C76B85">
      <w:trPr>
        <w:trHeight w:val="300"/>
      </w:trPr>
      <w:tc>
        <w:tcPr>
          <w:tcW w:w="2560" w:type="dxa"/>
        </w:tcPr>
        <w:p w14:paraId="12DCD91C" w14:textId="18B884BE" w:rsidR="50F05663" w:rsidRDefault="50F05663" w:rsidP="00C76B85">
          <w:pPr>
            <w:pStyle w:val="Header"/>
            <w:ind w:left="-115"/>
          </w:pPr>
        </w:p>
      </w:tc>
      <w:tc>
        <w:tcPr>
          <w:tcW w:w="2560" w:type="dxa"/>
        </w:tcPr>
        <w:p w14:paraId="579AE119" w14:textId="146F4701" w:rsidR="50F05663" w:rsidRDefault="50F05663" w:rsidP="00C76B85">
          <w:pPr>
            <w:pStyle w:val="Header"/>
            <w:jc w:val="center"/>
          </w:pPr>
        </w:p>
      </w:tc>
      <w:tc>
        <w:tcPr>
          <w:tcW w:w="2560" w:type="dxa"/>
        </w:tcPr>
        <w:p w14:paraId="0A99C00C" w14:textId="4E8A34BF" w:rsidR="50F05663" w:rsidRDefault="50F05663" w:rsidP="00C76B85">
          <w:pPr>
            <w:pStyle w:val="Header"/>
            <w:ind w:right="-115"/>
            <w:jc w:val="right"/>
          </w:pPr>
        </w:p>
      </w:tc>
    </w:tr>
  </w:tbl>
  <w:p w14:paraId="23D4824C" w14:textId="21F0F296" w:rsidR="50F05663" w:rsidRDefault="50F05663" w:rsidP="00C76B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4414F8EB" w14:textId="77777777" w:rsidTr="00C76B85">
      <w:trPr>
        <w:trHeight w:val="300"/>
      </w:trPr>
      <w:tc>
        <w:tcPr>
          <w:tcW w:w="2925" w:type="dxa"/>
        </w:tcPr>
        <w:p w14:paraId="50E69A09" w14:textId="2A1A027E" w:rsidR="50F05663" w:rsidRDefault="50F05663" w:rsidP="00C76B85">
          <w:pPr>
            <w:pStyle w:val="Header"/>
            <w:ind w:left="-115"/>
          </w:pPr>
        </w:p>
      </w:tc>
      <w:tc>
        <w:tcPr>
          <w:tcW w:w="2925" w:type="dxa"/>
        </w:tcPr>
        <w:p w14:paraId="6DB95122" w14:textId="26595C3B" w:rsidR="50F05663" w:rsidRDefault="50F05663" w:rsidP="00C76B85">
          <w:pPr>
            <w:pStyle w:val="Header"/>
            <w:jc w:val="center"/>
          </w:pPr>
        </w:p>
      </w:tc>
      <w:tc>
        <w:tcPr>
          <w:tcW w:w="2925" w:type="dxa"/>
        </w:tcPr>
        <w:p w14:paraId="63233BA2" w14:textId="16B9FAC4" w:rsidR="50F05663" w:rsidRDefault="50F05663" w:rsidP="00C76B85">
          <w:pPr>
            <w:pStyle w:val="Header"/>
            <w:ind w:right="-115"/>
            <w:jc w:val="right"/>
          </w:pPr>
        </w:p>
      </w:tc>
    </w:tr>
  </w:tbl>
  <w:p w14:paraId="5419C182" w14:textId="02757CAC" w:rsidR="50F05663" w:rsidRDefault="50F05663" w:rsidP="00C76B8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68AAB00D" w14:textId="77777777" w:rsidTr="00C76B85">
      <w:trPr>
        <w:trHeight w:val="300"/>
      </w:trPr>
      <w:tc>
        <w:tcPr>
          <w:tcW w:w="2925" w:type="dxa"/>
        </w:tcPr>
        <w:p w14:paraId="121FF42E" w14:textId="2EB4E5A8" w:rsidR="50F05663" w:rsidRDefault="50F05663" w:rsidP="00C76B85">
          <w:pPr>
            <w:pStyle w:val="Header"/>
            <w:ind w:left="-115"/>
          </w:pPr>
        </w:p>
      </w:tc>
      <w:tc>
        <w:tcPr>
          <w:tcW w:w="2925" w:type="dxa"/>
        </w:tcPr>
        <w:p w14:paraId="03175E52" w14:textId="5848FEBD" w:rsidR="50F05663" w:rsidRDefault="50F05663" w:rsidP="00C76B85">
          <w:pPr>
            <w:pStyle w:val="Header"/>
            <w:jc w:val="center"/>
          </w:pPr>
        </w:p>
      </w:tc>
      <w:tc>
        <w:tcPr>
          <w:tcW w:w="2925" w:type="dxa"/>
        </w:tcPr>
        <w:p w14:paraId="3CC8EA34" w14:textId="3F5F5AFE" w:rsidR="50F05663" w:rsidRDefault="50F05663" w:rsidP="00C76B85">
          <w:pPr>
            <w:pStyle w:val="Header"/>
            <w:ind w:right="-115"/>
            <w:jc w:val="right"/>
          </w:pPr>
        </w:p>
      </w:tc>
    </w:tr>
  </w:tbl>
  <w:p w14:paraId="5DFF680F" w14:textId="39F3AB04" w:rsidR="50F05663" w:rsidRDefault="50F05663" w:rsidP="00C76B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50F05663" w14:paraId="02ABDB2D" w14:textId="77777777" w:rsidTr="00C76B85">
      <w:trPr>
        <w:trHeight w:val="300"/>
      </w:trPr>
      <w:tc>
        <w:tcPr>
          <w:tcW w:w="2925" w:type="dxa"/>
        </w:tcPr>
        <w:p w14:paraId="0A0D654C" w14:textId="74CA08F8" w:rsidR="50F05663" w:rsidRDefault="50F05663" w:rsidP="00C76B85">
          <w:pPr>
            <w:pStyle w:val="Header"/>
            <w:ind w:left="-115"/>
          </w:pPr>
        </w:p>
      </w:tc>
      <w:tc>
        <w:tcPr>
          <w:tcW w:w="2925" w:type="dxa"/>
        </w:tcPr>
        <w:p w14:paraId="73E4268C" w14:textId="718CA787" w:rsidR="50F05663" w:rsidRDefault="50F05663" w:rsidP="00C76B85">
          <w:pPr>
            <w:pStyle w:val="Header"/>
            <w:jc w:val="center"/>
          </w:pPr>
        </w:p>
      </w:tc>
      <w:tc>
        <w:tcPr>
          <w:tcW w:w="2925" w:type="dxa"/>
        </w:tcPr>
        <w:p w14:paraId="597124C9" w14:textId="354F7341" w:rsidR="50F05663" w:rsidRDefault="50F05663" w:rsidP="00C76B85">
          <w:pPr>
            <w:pStyle w:val="Header"/>
            <w:ind w:right="-115"/>
            <w:jc w:val="right"/>
          </w:pPr>
        </w:p>
      </w:tc>
    </w:tr>
  </w:tbl>
  <w:p w14:paraId="2F65A95B" w14:textId="0E12072E" w:rsidR="50F05663" w:rsidRDefault="50F05663" w:rsidP="00C76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0246852E"/>
    <w:lvl w:ilvl="0">
      <w:start w:val="7"/>
      <w:numFmt w:val="decimal"/>
      <w:lvlText w:val="%1."/>
      <w:lvlJc w:val="left"/>
      <w:pPr>
        <w:tabs>
          <w:tab w:val="left" w:pos="864"/>
        </w:tabs>
        <w:ind w:left="720"/>
      </w:pPr>
      <w:rPr>
        <w:rFonts w:ascii="Arial" w:eastAsia="Arial" w:hAnsi="Arial"/>
        <w:b w:val="0"/>
        <w:bCs/>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8D34A14A"/>
    <w:lvl w:ilvl="0">
      <w:start w:val="1"/>
      <w:numFmt w:val="decimal"/>
      <w:lvlText w:val="%1."/>
      <w:lvlJc w:val="left"/>
      <w:pPr>
        <w:tabs>
          <w:tab w:val="left" w:pos="792"/>
        </w:tabs>
        <w:ind w:left="720"/>
      </w:pPr>
      <w:rPr>
        <w:rFonts w:ascii="Arial" w:eastAsia="Arial" w:hAnsi="Arial"/>
        <w:b w:val="0"/>
        <w:bC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0854FE7C"/>
    <w:lvl w:ilvl="0">
      <w:start w:val="14"/>
      <w:numFmt w:val="decimal"/>
      <w:lvlText w:val="%1."/>
      <w:lvlJc w:val="left"/>
      <w:pPr>
        <w:tabs>
          <w:tab w:val="left" w:pos="864"/>
        </w:tabs>
        <w:ind w:left="720"/>
      </w:pPr>
      <w:rPr>
        <w:rFonts w:ascii="Arial" w:eastAsia="Arial" w:hAnsi="Arial"/>
        <w:b w:val="0"/>
        <w:bC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032692">
    <w:abstractNumId w:val="4"/>
  </w:num>
  <w:num w:numId="2" w16cid:durableId="1619529558">
    <w:abstractNumId w:val="2"/>
  </w:num>
  <w:num w:numId="3" w16cid:durableId="1805155774">
    <w:abstractNumId w:val="0"/>
  </w:num>
  <w:num w:numId="4" w16cid:durableId="1026062093">
    <w:abstractNumId w:val="12"/>
  </w:num>
  <w:num w:numId="5" w16cid:durableId="1541549289">
    <w:abstractNumId w:val="7"/>
  </w:num>
  <w:num w:numId="6" w16cid:durableId="1129476005">
    <w:abstractNumId w:val="9"/>
  </w:num>
  <w:num w:numId="7" w16cid:durableId="1764956848">
    <w:abstractNumId w:val="13"/>
  </w:num>
  <w:num w:numId="8" w16cid:durableId="872502919">
    <w:abstractNumId w:val="15"/>
  </w:num>
  <w:num w:numId="9" w16cid:durableId="1635789760">
    <w:abstractNumId w:val="14"/>
  </w:num>
  <w:num w:numId="10" w16cid:durableId="533343964">
    <w:abstractNumId w:val="5"/>
  </w:num>
  <w:num w:numId="11" w16cid:durableId="881867964">
    <w:abstractNumId w:val="11"/>
  </w:num>
  <w:num w:numId="12" w16cid:durableId="1541478052">
    <w:abstractNumId w:val="6"/>
  </w:num>
  <w:num w:numId="13" w16cid:durableId="628777882">
    <w:abstractNumId w:val="10"/>
  </w:num>
  <w:num w:numId="14" w16cid:durableId="234752502">
    <w:abstractNumId w:val="1"/>
  </w:num>
  <w:num w:numId="15" w16cid:durableId="1645239808">
    <w:abstractNumId w:val="8"/>
  </w:num>
  <w:num w:numId="16" w16cid:durableId="734742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ocumentProtection w:edit="comments" w:enforcement="1" w:cryptProviderType="rsaAES" w:cryptAlgorithmClass="hash" w:cryptAlgorithmType="typeAny" w:cryptAlgorithmSid="14" w:cryptSpinCount="100000" w:hash="asUj3fOhTW1mBcpMxPoPpOE+JhPkkdCzUKrOALlZ8a8M9J9/agv0xRTiBhzjoeRmo7mvEagxkSquX+PbymDhuA==" w:salt="7RlwfStlHVGCu6ukQXEF1w=="/>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214A"/>
    <w:rsid w:val="00047BC6"/>
    <w:rsid w:val="00094871"/>
    <w:rsid w:val="000C4D5B"/>
    <w:rsid w:val="00102458"/>
    <w:rsid w:val="00104DB3"/>
    <w:rsid w:val="0010665C"/>
    <w:rsid w:val="00146F17"/>
    <w:rsid w:val="00151BDE"/>
    <w:rsid w:val="00171D68"/>
    <w:rsid w:val="001842A2"/>
    <w:rsid w:val="001C01B0"/>
    <w:rsid w:val="001C1651"/>
    <w:rsid w:val="001F1FE4"/>
    <w:rsid w:val="0020298E"/>
    <w:rsid w:val="0022694F"/>
    <w:rsid w:val="00247686"/>
    <w:rsid w:val="002548DA"/>
    <w:rsid w:val="002715D4"/>
    <w:rsid w:val="002917F2"/>
    <w:rsid w:val="002B0336"/>
    <w:rsid w:val="002B1D1C"/>
    <w:rsid w:val="002C0AAF"/>
    <w:rsid w:val="002E68D0"/>
    <w:rsid w:val="002F08F2"/>
    <w:rsid w:val="0031057A"/>
    <w:rsid w:val="00341FA5"/>
    <w:rsid w:val="00356737"/>
    <w:rsid w:val="003B0FDB"/>
    <w:rsid w:val="00406F4C"/>
    <w:rsid w:val="0042341D"/>
    <w:rsid w:val="00465E67"/>
    <w:rsid w:val="00471319"/>
    <w:rsid w:val="004B3E85"/>
    <w:rsid w:val="004E2EF0"/>
    <w:rsid w:val="004E3110"/>
    <w:rsid w:val="004E3A25"/>
    <w:rsid w:val="00502938"/>
    <w:rsid w:val="00507D55"/>
    <w:rsid w:val="00521C3B"/>
    <w:rsid w:val="00522ED7"/>
    <w:rsid w:val="00537D99"/>
    <w:rsid w:val="00540BCB"/>
    <w:rsid w:val="00580E6B"/>
    <w:rsid w:val="005A7B4A"/>
    <w:rsid w:val="005D1FE3"/>
    <w:rsid w:val="0060793B"/>
    <w:rsid w:val="00614205"/>
    <w:rsid w:val="006232FB"/>
    <w:rsid w:val="006412E8"/>
    <w:rsid w:val="00686C60"/>
    <w:rsid w:val="006B26B1"/>
    <w:rsid w:val="006B7720"/>
    <w:rsid w:val="006E0E03"/>
    <w:rsid w:val="00732348"/>
    <w:rsid w:val="00753164"/>
    <w:rsid w:val="00757888"/>
    <w:rsid w:val="00771814"/>
    <w:rsid w:val="00772FDC"/>
    <w:rsid w:val="007A5E99"/>
    <w:rsid w:val="007B05D6"/>
    <w:rsid w:val="007D643B"/>
    <w:rsid w:val="007F5D1A"/>
    <w:rsid w:val="00801009"/>
    <w:rsid w:val="008055C4"/>
    <w:rsid w:val="0080596D"/>
    <w:rsid w:val="00820C49"/>
    <w:rsid w:val="008272BC"/>
    <w:rsid w:val="00834709"/>
    <w:rsid w:val="00842574"/>
    <w:rsid w:val="00850434"/>
    <w:rsid w:val="00887232"/>
    <w:rsid w:val="00891D24"/>
    <w:rsid w:val="008A62C7"/>
    <w:rsid w:val="008F707B"/>
    <w:rsid w:val="00902D57"/>
    <w:rsid w:val="009077A3"/>
    <w:rsid w:val="009600DE"/>
    <w:rsid w:val="00974739"/>
    <w:rsid w:val="009A245E"/>
    <w:rsid w:val="009A71F7"/>
    <w:rsid w:val="009C7446"/>
    <w:rsid w:val="00A17190"/>
    <w:rsid w:val="00A217E3"/>
    <w:rsid w:val="00A41583"/>
    <w:rsid w:val="00A42EE6"/>
    <w:rsid w:val="00A62AA0"/>
    <w:rsid w:val="00A745FB"/>
    <w:rsid w:val="00AC08C4"/>
    <w:rsid w:val="00AC72AA"/>
    <w:rsid w:val="00AD5C4F"/>
    <w:rsid w:val="00AE3905"/>
    <w:rsid w:val="00B04D16"/>
    <w:rsid w:val="00B05D90"/>
    <w:rsid w:val="00B14469"/>
    <w:rsid w:val="00B43FC7"/>
    <w:rsid w:val="00B711D3"/>
    <w:rsid w:val="00B73EBD"/>
    <w:rsid w:val="00B76310"/>
    <w:rsid w:val="00BA3147"/>
    <w:rsid w:val="00BC0A36"/>
    <w:rsid w:val="00BC46AB"/>
    <w:rsid w:val="00BC4AD7"/>
    <w:rsid w:val="00C246E4"/>
    <w:rsid w:val="00C5562B"/>
    <w:rsid w:val="00C63AA3"/>
    <w:rsid w:val="00C63D10"/>
    <w:rsid w:val="00C6600C"/>
    <w:rsid w:val="00C72F98"/>
    <w:rsid w:val="00C76B85"/>
    <w:rsid w:val="00C828D0"/>
    <w:rsid w:val="00C90CDA"/>
    <w:rsid w:val="00CC2C42"/>
    <w:rsid w:val="00CC45F6"/>
    <w:rsid w:val="00CC7135"/>
    <w:rsid w:val="00CD3F38"/>
    <w:rsid w:val="00CE278D"/>
    <w:rsid w:val="00CE7BD5"/>
    <w:rsid w:val="00CF54A4"/>
    <w:rsid w:val="00D175EE"/>
    <w:rsid w:val="00D21DAF"/>
    <w:rsid w:val="00D472B3"/>
    <w:rsid w:val="00D52C6E"/>
    <w:rsid w:val="00D62513"/>
    <w:rsid w:val="00D86EC2"/>
    <w:rsid w:val="00D92D39"/>
    <w:rsid w:val="00DA15CE"/>
    <w:rsid w:val="00DA248E"/>
    <w:rsid w:val="00DE4503"/>
    <w:rsid w:val="00DF3566"/>
    <w:rsid w:val="00E061E1"/>
    <w:rsid w:val="00E16E76"/>
    <w:rsid w:val="00E2176E"/>
    <w:rsid w:val="00E21DEF"/>
    <w:rsid w:val="00E63029"/>
    <w:rsid w:val="00E7580F"/>
    <w:rsid w:val="00E8269A"/>
    <w:rsid w:val="00E95302"/>
    <w:rsid w:val="00EC3ABA"/>
    <w:rsid w:val="00ED2144"/>
    <w:rsid w:val="00ED413B"/>
    <w:rsid w:val="00EE6BCB"/>
    <w:rsid w:val="00EF3730"/>
    <w:rsid w:val="00F00277"/>
    <w:rsid w:val="00F11516"/>
    <w:rsid w:val="00F23A69"/>
    <w:rsid w:val="00F47EC1"/>
    <w:rsid w:val="00F56610"/>
    <w:rsid w:val="00F64177"/>
    <w:rsid w:val="00F84A7F"/>
    <w:rsid w:val="00F86153"/>
    <w:rsid w:val="00FE2A30"/>
    <w:rsid w:val="00FF5937"/>
    <w:rsid w:val="01BB3238"/>
    <w:rsid w:val="32286C7F"/>
    <w:rsid w:val="50F056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3EEECAA0-DB61-452E-990E-A5374354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unhideWhenUsed/>
    <w:rsid w:val="00771814"/>
    <w:rPr>
      <w:sz w:val="20"/>
      <w:szCs w:val="20"/>
    </w:rPr>
  </w:style>
  <w:style w:type="character" w:customStyle="1" w:styleId="CommentTextChar">
    <w:name w:val="Comment Text Char"/>
    <w:basedOn w:val="DefaultParagraphFont"/>
    <w:link w:val="CommentText"/>
    <w:uiPriority w:val="99"/>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 w:type="paragraph" w:styleId="Revision">
    <w:name w:val="Revision"/>
    <w:hidden/>
    <w:uiPriority w:val="99"/>
    <w:semiHidden/>
    <w:rsid w:val="0060793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BC4AD7"/>
    <w:pPr>
      <w:spacing w:after="160" w:line="259" w:lineRule="auto"/>
    </w:pPr>
    <w:rPr>
      <w:rFonts w:asciiTheme="minorHAnsi" w:eastAsiaTheme="minorHAnsi" w:hAnsiTheme="minorHAnsi" w:cstheme="minorBidi"/>
      <w:kern w:val="2"/>
      <w:szCs w:val="20"/>
      <w:lang w:val="en-GB"/>
      <w14:ligatures w14:val="standardContextual"/>
    </w:rPr>
  </w:style>
  <w:style w:type="character" w:customStyle="1" w:styleId="BodyTextChar">
    <w:name w:val="Body Text Char"/>
    <w:basedOn w:val="DefaultParagraphFont"/>
    <w:link w:val="BodyText"/>
    <w:rsid w:val="00BC4AD7"/>
    <w:rPr>
      <w:rFonts w:asciiTheme="minorHAnsi" w:eastAsiaTheme="minorHAnsi" w:hAnsiTheme="minorHAnsi" w:cstheme="minorBidi"/>
      <w:kern w:val="2"/>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CAE27-F806-499F-B593-A6955B046CFB}"/>
</file>

<file path=customXml/itemProps2.xml><?xml version="1.0" encoding="utf-8"?>
<ds:datastoreItem xmlns:ds="http://schemas.openxmlformats.org/officeDocument/2006/customXml" ds:itemID="{6ABF0C01-124C-4F8C-A0F9-8EFE585D9130}">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4.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2803</Words>
  <Characters>15980</Characters>
  <Application>Microsoft Office Word</Application>
  <DocSecurity>8</DocSecurity>
  <Lines>133</Lines>
  <Paragraphs>37</Paragraphs>
  <ScaleCrop>false</ScaleCrop>
  <Company>National Grid</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Exhibit D</dc:title>
  <dc:subject/>
  <dc:creator>Walker, Lurrentia</dc:creator>
  <cp:keywords/>
  <cp:lastModifiedBy>Tammy Meek [NESO]</cp:lastModifiedBy>
  <cp:revision>55</cp:revision>
  <cp:lastPrinted>2025-06-05T10:55:00Z</cp:lastPrinted>
  <dcterms:created xsi:type="dcterms:W3CDTF">2024-10-18T00:00:00Z</dcterms:created>
  <dcterms:modified xsi:type="dcterms:W3CDTF">2025-10-23T11:52:00Z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8962700</vt:r8>
  </property>
</Properties>
</file>